
<file path=[Content_Types].xml><?xml version="1.0" encoding="utf-8"?>
<Types xmlns="http://schemas.openxmlformats.org/package/2006/content-types">
  <Default Extension="bin" ContentType="application/vnd.ms-word.attachedToolbars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D0F1B9D" w14:textId="44B00582" w:rsidR="000D0FBF" w:rsidRDefault="00C85F54" w:rsidP="000D0FBF">
      <w:bookmarkStart w:id="0" w:name="_Toc256416740"/>
      <w:bookmarkStart w:id="1" w:name="_Toc256599260"/>
      <w:bookmarkStart w:id="2" w:name="_Toc256600147"/>
      <w:bookmarkStart w:id="3" w:name="_Toc256622833"/>
      <w:bookmarkStart w:id="4" w:name="_Toc256622968"/>
      <w:bookmarkStart w:id="5" w:name="_Toc256623103"/>
      <w:bookmarkStart w:id="6" w:name="_Toc256626260"/>
      <w:bookmarkStart w:id="7" w:name="_Toc256626412"/>
      <w:bookmarkStart w:id="8" w:name="_Toc256626565"/>
      <w:bookmarkStart w:id="9" w:name="_Toc256672660"/>
      <w:bookmarkStart w:id="10" w:name="_Toc256717921"/>
      <w:bookmarkStart w:id="11" w:name="_Toc256718087"/>
      <w:bookmarkStart w:id="12" w:name="_Toc256718253"/>
      <w:bookmarkStart w:id="13" w:name="_Toc256740801"/>
      <w:bookmarkStart w:id="14" w:name="_Toc256741177"/>
      <w:bookmarkStart w:id="15" w:name="_Toc257037406"/>
      <w:bookmarkStart w:id="16" w:name="_Toc257270898"/>
      <w:bookmarkStart w:id="17" w:name="_Toc257271393"/>
      <w:bookmarkStart w:id="18" w:name="_Toc257271560"/>
      <w:bookmarkStart w:id="19" w:name="_Toc257275092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56864" behindDoc="0" locked="0" layoutInCell="1" allowOverlap="1" wp14:anchorId="68BA11ED" wp14:editId="70493CD7">
                <wp:simplePos x="0" y="0"/>
                <wp:positionH relativeFrom="column">
                  <wp:posOffset>-219710</wp:posOffset>
                </wp:positionH>
                <wp:positionV relativeFrom="paragraph">
                  <wp:posOffset>-588010</wp:posOffset>
                </wp:positionV>
                <wp:extent cx="2946400" cy="688975"/>
                <wp:effectExtent l="0" t="0" r="0" b="0"/>
                <wp:wrapNone/>
                <wp:docPr id="39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6400" cy="688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830BCA9" w14:textId="77777777" w:rsidR="00007289" w:rsidRDefault="00007289" w:rsidP="00A22B45">
                            <w:r w:rsidRPr="00424BF2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61DBE294" wp14:editId="4B9037DC">
                                  <wp:extent cx="1283815" cy="445770"/>
                                  <wp:effectExtent l="19050" t="0" r="0" b="0"/>
                                  <wp:docPr id="1" name="Image 4" descr="favicon-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favicon-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87391" cy="44701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BA11ED" id="Rectangle 18" o:spid="_x0000_s1026" style="position:absolute;left:0;text-align:left;margin-left:-17.3pt;margin-top:-46.3pt;width:232pt;height:54.25pt;z-index:25155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" stroked="f">
                <v:textbox>
                  <w:txbxContent>
                    <w:p w14:paraId="2830BCA9" w14:textId="77777777" w:rsidR="00007289" w:rsidRDefault="00007289" w:rsidP="00A22B45">
                      <w:r w:rsidRPr="00424BF2"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61DBE294" wp14:editId="4B9037DC">
                            <wp:extent cx="1283815" cy="445770"/>
                            <wp:effectExtent l="19050" t="0" r="0" b="0"/>
                            <wp:docPr id="1" name="Image 4" descr="favicon-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favicon-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87391" cy="44701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550720" behindDoc="0" locked="0" layoutInCell="0" allowOverlap="1" wp14:anchorId="454EA72F" wp14:editId="6976FB2E">
                <wp:simplePos x="0" y="0"/>
                <wp:positionH relativeFrom="page">
                  <wp:align>right</wp:align>
                </wp:positionH>
                <wp:positionV relativeFrom="page">
                  <wp:align>top</wp:align>
                </wp:positionV>
                <wp:extent cx="3299460" cy="12632055"/>
                <wp:effectExtent l="0" t="0" r="0" b="0"/>
                <wp:wrapNone/>
                <wp:docPr id="87" name="Group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99460" cy="12632055"/>
                          <a:chOff x="7329" y="0"/>
                          <a:chExt cx="4911" cy="15840"/>
                        </a:xfrm>
                      </wpg:grpSpPr>
                      <wpg:grpSp>
                        <wpg:cNvPr id="88" name="Group 622"/>
                        <wpg:cNvGrpSpPr>
                          <a:grpSpLocks/>
                        </wpg:cNvGrpSpPr>
                        <wpg:grpSpPr bwMode="auto">
                          <a:xfrm>
                            <a:off x="7344" y="0"/>
                            <a:ext cx="4896" cy="15840"/>
                            <a:chOff x="7560" y="0"/>
                            <a:chExt cx="4700" cy="15840"/>
                          </a:xfrm>
                        </wpg:grpSpPr>
                        <wps:wsp>
                          <wps:cNvPr id="89" name="Rectangle 623"/>
                          <wps:cNvSpPr>
                            <a:spLocks noChangeArrowheads="1"/>
                          </wps:cNvSpPr>
                          <wps:spPr bwMode="auto">
                            <a:xfrm>
                              <a:off x="7755" y="0"/>
                              <a:ext cx="4505" cy="15840"/>
                            </a:xfrm>
                            <a:prstGeom prst="rect">
                              <a:avLst/>
                            </a:pr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Rectangle 624" descr="Light vertical"/>
                          <wps:cNvSpPr>
                            <a:spLocks noChangeArrowheads="1"/>
                          </wps:cNvSpPr>
                          <wps:spPr bwMode="auto">
                            <a:xfrm>
                              <a:off x="7560" y="8"/>
                              <a:ext cx="195" cy="15825"/>
                            </a:xfrm>
                            <a:prstGeom prst="rect">
                              <a:avLst/>
                            </a:prstGeom>
                            <a:pattFill prst="ltVert">
                              <a:fgClr>
                                <a:srgbClr val="0070C0">
                                  <a:alpha val="79999"/>
                                </a:srgbClr>
                              </a:fgClr>
                              <a:bgClr>
                                <a:srgbClr val="FFFFFF">
                                  <a:alpha val="79999"/>
                                </a:srgbClr>
                              </a:bgClr>
                            </a:patt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91" name="Rectangle 625"/>
                        <wps:cNvSpPr>
                          <a:spLocks noChangeArrowheads="1"/>
                        </wps:cNvSpPr>
                        <wps:spPr bwMode="auto">
                          <a:xfrm>
                            <a:off x="7344" y="0"/>
                            <a:ext cx="4896" cy="39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650182" w14:textId="77777777" w:rsidR="00007289" w:rsidRPr="001C7632" w:rsidRDefault="00007289" w:rsidP="004A52D7">
                              <w:pPr>
                                <w:pStyle w:val="NoSpacing"/>
                                <w:rPr>
                                  <w:rFonts w:ascii="Cambria" w:hAnsi="Cambria"/>
                                  <w:b/>
                                  <w:bCs/>
                                  <w:color w:val="FFFFFF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vert="horz" wrap="square" lIns="365760" tIns="182880" rIns="182880" bIns="182880" anchor="b" anchorCtr="0" upright="1">
                          <a:noAutofit/>
                        </wps:bodyPr>
                      </wps:wsp>
                      <wps:wsp>
                        <wps:cNvPr id="92" name="Rectangle 626"/>
                        <wps:cNvSpPr>
                          <a:spLocks noChangeArrowheads="1"/>
                        </wps:cNvSpPr>
                        <wps:spPr bwMode="auto">
                          <a:xfrm>
                            <a:off x="7329" y="10658"/>
                            <a:ext cx="4889" cy="4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7659CF" w14:textId="77777777" w:rsidR="00007289" w:rsidRDefault="00007289" w:rsidP="008E6403">
                              <w:pPr>
                                <w:jc w:val="center"/>
                              </w:pPr>
                              <w:r>
                                <w:t>Gérer les formateurs</w:t>
                              </w:r>
                            </w:p>
                          </w:txbxContent>
                        </wps:txbx>
                        <wps:bodyPr rot="0" vert="horz" wrap="square" lIns="365760" tIns="182880" rIns="182880" bIns="182880" anchor="b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4EA72F" id="Group 621" o:spid="_x0000_s1027" style="position:absolute;left:0;text-align:left;margin-left:208.6pt;margin-top:0;width:259.8pt;height:994.65pt;z-index:251550720;mso-position-horizontal:right;mso-position-horizontal-relative:page;mso-position-vertical:top;mso-position-vertical-relative:page" coordorigin="7329" coordsize="4911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" o:allowincell="f">
                <v:group id="Group 622" o:spid="_x0000_s1028" style="position:absolute;left:7344;width:4896;height:15840" coordorigin="7560" coordsize="4700,1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rect id="Rectangle 623" o:spid="_x0000_s1029" style="position:absolute;left:7755;width:4505;height:15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" fillcolor="#bfbfbf" stroked="f"/>
                  <v:rect id="Rectangle 624" o:spid="_x0000_s1030" alt="Light vertical" style="position:absolute;left:7560;top:8;width:195;height:158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" fillcolor="#0070c0" stroked="f">
                    <v:fill r:id="rId10" o:title="" opacity="52428f" o:opacity2="52428f" type="pattern"/>
                  </v:rect>
                </v:group>
                <v:rect id="Rectangle 625" o:spid="_x0000_s1031" style="position:absolute;left:7344;width:4896;height:3958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" filled="f" stroked="f">
                  <v:textbox inset="28.8pt,14.4pt,14.4pt,14.4pt">
                    <w:txbxContent>
                      <w:p w14:paraId="6A650182" w14:textId="77777777" w:rsidR="00007289" w:rsidRPr="001C7632" w:rsidRDefault="00007289" w:rsidP="004A52D7">
                        <w:pPr>
                          <w:pStyle w:val="NoSpacing"/>
                          <w:rPr>
                            <w:rFonts w:ascii="Cambria" w:hAnsi="Cambria"/>
                            <w:b/>
                            <w:bCs/>
                            <w:color w:val="FFFFFF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rect>
                <v:rect id="Rectangle 626" o:spid="_x0000_s1032" style="position:absolute;left:7329;top:10658;width:4889;height:446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" filled="f" stroked="f">
                  <v:textbox inset="28.8pt,14.4pt,14.4pt,14.4pt">
                    <w:txbxContent>
                      <w:p w14:paraId="207659CF" w14:textId="77777777" w:rsidR="00007289" w:rsidRDefault="00007289" w:rsidP="008E6403">
                        <w:pPr>
                          <w:jc w:val="center"/>
                        </w:pPr>
                        <w:r>
                          <w:t>Gérer les formateurs</w:t>
                        </w:r>
                      </w:p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49696" behindDoc="0" locked="0" layoutInCell="1" allowOverlap="1" wp14:anchorId="75709A1A" wp14:editId="40556B7D">
                <wp:simplePos x="0" y="0"/>
                <wp:positionH relativeFrom="column">
                  <wp:posOffset>-228600</wp:posOffset>
                </wp:positionH>
                <wp:positionV relativeFrom="paragraph">
                  <wp:posOffset>-772795</wp:posOffset>
                </wp:positionV>
                <wp:extent cx="6861175" cy="687705"/>
                <wp:effectExtent l="0" t="0" r="0" b="0"/>
                <wp:wrapNone/>
                <wp:docPr id="11795" name="Rectangle 90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61175" cy="687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E89F16" id="Rectangle 9029" o:spid="_x0000_s1026" style="position:absolute;margin-left:-18pt;margin-top:-60.85pt;width:540.25pt;height:54.15pt;z-index:25154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" strokecolor="white"/>
            </w:pict>
          </mc:Fallback>
        </mc:AlternateContent>
      </w:r>
      <w:bookmarkStart w:id="20" w:name="_Hlk482604589"/>
      <w:bookmarkStart w:id="21" w:name="OLE_LINK251"/>
      <w:bookmarkStart w:id="22" w:name="OLE_LINK25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17A30ACA" w14:textId="77777777" w:rsidR="007F5337" w:rsidRPr="00187A41" w:rsidRDefault="00424BF2" w:rsidP="000D0FBF">
      <w:pPr>
        <w:rPr>
          <w:b/>
          <w:sz w:val="32"/>
          <w:szCs w:val="32"/>
          <w:lang w:eastAsia="ar-SA" w:bidi="en-US"/>
        </w:rPr>
      </w:pPr>
      <w:r>
        <w:rPr>
          <w:b/>
          <w:sz w:val="32"/>
          <w:szCs w:val="32"/>
          <w:lang w:eastAsia="ar-SA" w:bidi="en-US"/>
        </w:rPr>
        <w:t>Document Image Solutions</w:t>
      </w:r>
    </w:p>
    <w:bookmarkEnd w:id="21"/>
    <w:bookmarkEnd w:id="22"/>
    <w:p w14:paraId="64E19610" w14:textId="77777777" w:rsidR="007F5337" w:rsidRDefault="007F5337" w:rsidP="00A22B45">
      <w:pPr>
        <w:rPr>
          <w:shd w:val="clear" w:color="auto" w:fill="FFFFFF"/>
        </w:rPr>
      </w:pPr>
    </w:p>
    <w:p w14:paraId="3D46C3DF" w14:textId="77777777" w:rsidR="009E11C0" w:rsidRDefault="009E11C0" w:rsidP="00A22B45">
      <w:pPr>
        <w:rPr>
          <w:shd w:val="clear" w:color="auto" w:fill="FFFFFF"/>
        </w:rPr>
      </w:pPr>
    </w:p>
    <w:p w14:paraId="5ED5169B" w14:textId="29A4687B" w:rsidR="000D0FBF" w:rsidRDefault="00C85F54" w:rsidP="00A22B45">
      <w:pPr>
        <w:rPr>
          <w:shd w:val="clear" w:color="auto" w:fill="FFFFFF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7BD4C417" wp14:editId="7F02CDF7">
                <wp:simplePos x="0" y="0"/>
                <wp:positionH relativeFrom="page">
                  <wp:posOffset>177800</wp:posOffset>
                </wp:positionH>
                <wp:positionV relativeFrom="paragraph">
                  <wp:posOffset>184785</wp:posOffset>
                </wp:positionV>
                <wp:extent cx="2946400" cy="772160"/>
                <wp:effectExtent l="0" t="0" r="0" b="0"/>
                <wp:wrapNone/>
                <wp:docPr id="384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6400" cy="772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F43861E" w14:textId="77777777" w:rsidR="00007289" w:rsidRDefault="00007289" w:rsidP="000D0FB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D4C417" id="_x0000_s1033" style="position:absolute;left:0;text-align:left;margin-left:14pt;margin-top:14.55pt;width:232pt;height:60.8pt;z-index:2516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" stroked="f">
                <v:textbox>
                  <w:txbxContent>
                    <w:p w14:paraId="3F43861E" w14:textId="77777777" w:rsidR="00007289" w:rsidRDefault="00007289" w:rsidP="000D0FBF"/>
                  </w:txbxContent>
                </v:textbox>
                <w10:wrap anchorx="page"/>
              </v:rect>
            </w:pict>
          </mc:Fallback>
        </mc:AlternateContent>
      </w:r>
    </w:p>
    <w:p w14:paraId="2FD114EC" w14:textId="77777777" w:rsidR="000D0FBF" w:rsidRDefault="000D0FBF" w:rsidP="00A22B45">
      <w:pPr>
        <w:rPr>
          <w:shd w:val="clear" w:color="auto" w:fill="FFFFFF"/>
        </w:rPr>
      </w:pPr>
    </w:p>
    <w:p w14:paraId="031C68B2" w14:textId="77777777" w:rsidR="000D0FBF" w:rsidRDefault="000D0FBF" w:rsidP="00A22B45">
      <w:pPr>
        <w:rPr>
          <w:shd w:val="clear" w:color="auto" w:fill="FFFFFF"/>
        </w:rPr>
      </w:pPr>
    </w:p>
    <w:p w14:paraId="73E928A9" w14:textId="77777777" w:rsidR="000D0FBF" w:rsidRDefault="000D0FBF" w:rsidP="00A22B45">
      <w:pPr>
        <w:rPr>
          <w:shd w:val="clear" w:color="auto" w:fill="FFFFFF"/>
        </w:rPr>
      </w:pPr>
    </w:p>
    <w:p w14:paraId="52C9DDD9" w14:textId="77777777" w:rsidR="000D0FBF" w:rsidRDefault="000D0FBF" w:rsidP="00A22B45">
      <w:pPr>
        <w:rPr>
          <w:shd w:val="clear" w:color="auto" w:fill="FFFFFF"/>
        </w:rPr>
      </w:pPr>
    </w:p>
    <w:p w14:paraId="2550A161" w14:textId="2101B0AB" w:rsidR="000D0FBF" w:rsidRDefault="00C85F54" w:rsidP="00A22B45">
      <w:pPr>
        <w:rPr>
          <w:shd w:val="clear" w:color="auto" w:fill="FFFFFF"/>
        </w:rPr>
      </w:pP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51744" behindDoc="0" locked="0" layoutInCell="0" allowOverlap="1" wp14:anchorId="2C738EE2" wp14:editId="02CD8205">
                <wp:simplePos x="0" y="0"/>
                <wp:positionH relativeFrom="margin">
                  <wp:align>center</wp:align>
                </wp:positionH>
                <wp:positionV relativeFrom="page">
                  <wp:posOffset>2658110</wp:posOffset>
                </wp:positionV>
                <wp:extent cx="6946900" cy="432435"/>
                <wp:effectExtent l="0" t="0" r="0" b="0"/>
                <wp:wrapNone/>
                <wp:docPr id="86" name="Rectangle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46900" cy="43243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3335571" w14:textId="77777777" w:rsidR="00007289" w:rsidRPr="000F7117" w:rsidRDefault="00007289" w:rsidP="000D0FBF">
                            <w:pPr>
                              <w:pStyle w:val="NoSpacing"/>
                              <w:shd w:val="clear" w:color="auto" w:fill="0070C0"/>
                              <w:ind w:left="142"/>
                              <w:rPr>
                                <w:b/>
                                <w:color w:val="FFFFFF"/>
                                <w:sz w:val="44"/>
                                <w:szCs w:val="72"/>
                              </w:rPr>
                            </w:pPr>
                            <w:r w:rsidRPr="00DE3B1D">
                              <w:rPr>
                                <w:b/>
                                <w:color w:val="FFFFFF"/>
                                <w:sz w:val="44"/>
                                <w:szCs w:val="72"/>
                              </w:rPr>
                              <w:t>Spécifications fonctionnelles détaillée</w:t>
                            </w:r>
                            <w:r>
                              <w:rPr>
                                <w:b/>
                                <w:color w:val="FFFFFF"/>
                                <w:sz w:val="44"/>
                                <w:szCs w:val="72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182880" tIns="45720" rIns="18288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7300</wp14:pctHeight>
                </wp14:sizeRelV>
              </wp:anchor>
            </w:drawing>
          </mc:Choice>
          <mc:Fallback>
            <w:pict>
              <v:rect w14:anchorId="2C738EE2" id="Rectangle 628" o:spid="_x0000_s1034" style="position:absolute;left:0;text-align:left;margin-left:0;margin-top:209.3pt;width:547pt;height:34.05pt;z-index:251551744;visibility:visible;mso-wrap-style:square;mso-width-percent:0;mso-height-percent:73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" o:allowincell="f" fillcolor="#0070c0" stroked="f">
                <v:textbox style="mso-fit-shape-to-text:t" inset="14.4pt,,14.4pt">
                  <w:txbxContent>
                    <w:p w14:paraId="03335571" w14:textId="77777777" w:rsidR="00007289" w:rsidRPr="000F7117" w:rsidRDefault="00007289" w:rsidP="000D0FBF">
                      <w:pPr>
                        <w:pStyle w:val="NoSpacing"/>
                        <w:shd w:val="clear" w:color="auto" w:fill="0070C0"/>
                        <w:ind w:left="142"/>
                        <w:rPr>
                          <w:b/>
                          <w:color w:val="FFFFFF"/>
                          <w:sz w:val="44"/>
                          <w:szCs w:val="72"/>
                        </w:rPr>
                      </w:pPr>
                      <w:r w:rsidRPr="00DE3B1D">
                        <w:rPr>
                          <w:b/>
                          <w:color w:val="FFFFFF"/>
                          <w:sz w:val="44"/>
                          <w:szCs w:val="72"/>
                        </w:rPr>
                        <w:t>Spécifications fonctionnelles détaillée</w:t>
                      </w:r>
                      <w:r>
                        <w:rPr>
                          <w:b/>
                          <w:color w:val="FFFFFF"/>
                          <w:sz w:val="44"/>
                          <w:szCs w:val="72"/>
                        </w:rPr>
                        <w:t>s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</w:p>
    <w:p w14:paraId="214BCE06" w14:textId="77777777" w:rsidR="000D0FBF" w:rsidRDefault="000D0FBF" w:rsidP="00A22B45">
      <w:pPr>
        <w:rPr>
          <w:shd w:val="clear" w:color="auto" w:fill="FFFFFF"/>
        </w:rPr>
      </w:pPr>
    </w:p>
    <w:p w14:paraId="742B701A" w14:textId="77777777" w:rsidR="007F5337" w:rsidRPr="005902A4" w:rsidRDefault="007F5337" w:rsidP="00A22B45">
      <w:pPr>
        <w:rPr>
          <w:shd w:val="clear" w:color="auto" w:fill="FFFFFF"/>
        </w:rPr>
      </w:pPr>
    </w:p>
    <w:p w14:paraId="417890ED" w14:textId="75AD000A" w:rsidR="007F5337" w:rsidRDefault="00C85F54" w:rsidP="00A22B45">
      <w:pPr>
        <w:rPr>
          <w:shd w:val="clear" w:color="auto" w:fill="FFFFFF"/>
        </w:rPr>
      </w:pPr>
      <w:bookmarkStart w:id="23" w:name="_Hlk482104421"/>
      <w:bookmarkEnd w:id="23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683D3690" wp14:editId="41BC73A3">
                <wp:simplePos x="0" y="0"/>
                <wp:positionH relativeFrom="margin">
                  <wp:posOffset>3888740</wp:posOffset>
                </wp:positionH>
                <wp:positionV relativeFrom="paragraph">
                  <wp:posOffset>142240</wp:posOffset>
                </wp:positionV>
                <wp:extent cx="2859405" cy="752475"/>
                <wp:effectExtent l="0" t="0" r="0" b="0"/>
                <wp:wrapNone/>
                <wp:docPr id="85" name="Zone de text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9405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F28C024" w14:textId="2EBF3833" w:rsidR="00007289" w:rsidRDefault="00781FB5">
                            <w:pPr>
                              <w:jc w:val="center"/>
                              <w:rPr>
                                <w:b/>
                                <w:color w:val="002060"/>
                                <w:sz w:val="28"/>
                                <w:szCs w:val="44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44"/>
                                <w:szCs w:val="44"/>
                              </w:rPr>
                              <w:t>MWS Express - Backend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3D3690" id="_x0000_t202" coordsize="21600,21600" o:spt="202" path="m,l,21600r21600,l21600,xe">
                <v:stroke joinstyle="miter"/>
                <v:path gradientshapeok="t" o:connecttype="rect"/>
              </v:shapetype>
              <v:shape id="Zone de texte 187" o:spid="_x0000_s1035" type="#_x0000_t202" style="position:absolute;left:0;text-align:left;margin-left:306.2pt;margin-top:11.2pt;width:225.15pt;height:59.25pt;z-index:251607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" filled="f" stroked="f">
                <v:textbox>
                  <w:txbxContent>
                    <w:p w14:paraId="7F28C024" w14:textId="2EBF3833" w:rsidR="00007289" w:rsidRDefault="00781FB5">
                      <w:pPr>
                        <w:jc w:val="center"/>
                        <w:rPr>
                          <w:b/>
                          <w:color w:val="002060"/>
                          <w:sz w:val="28"/>
                          <w:szCs w:val="44"/>
                        </w:rPr>
                      </w:pPr>
                      <w:r>
                        <w:rPr>
                          <w:b/>
                          <w:color w:val="002060"/>
                          <w:sz w:val="44"/>
                          <w:szCs w:val="44"/>
                        </w:rPr>
                        <w:t>MWS Express - Backend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F631093" wp14:editId="0E729FED">
                <wp:simplePos x="0" y="0"/>
                <wp:positionH relativeFrom="column">
                  <wp:posOffset>2193290</wp:posOffset>
                </wp:positionH>
                <wp:positionV relativeFrom="paragraph">
                  <wp:posOffset>56515</wp:posOffset>
                </wp:positionV>
                <wp:extent cx="1533525" cy="1133475"/>
                <wp:effectExtent l="0" t="0" r="0" b="0"/>
                <wp:wrapNone/>
                <wp:docPr id="84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3525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A323981" w14:textId="77777777" w:rsidR="00007289" w:rsidRDefault="00007289" w:rsidP="009E11C0">
                            <w:pPr>
                              <w:jc w:val="right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76BBC291" wp14:editId="1C24381A">
                                  <wp:extent cx="1258824" cy="1049020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75501" cy="1062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631093" id="Rectangle 195" o:spid="_x0000_s1036" style="position:absolute;left:0;text-align:left;margin-left:172.7pt;margin-top:4.45pt;width:120.75pt;height:89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" filled="f" stroked="f">
                <v:textbox>
                  <w:txbxContent>
                    <w:p w14:paraId="5A323981" w14:textId="77777777" w:rsidR="00007289" w:rsidRDefault="00007289" w:rsidP="009E11C0">
                      <w:pPr>
                        <w:jc w:val="right"/>
                      </w:pP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76BBC291" wp14:editId="1C24381A">
                            <wp:extent cx="1258824" cy="1049020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75501" cy="10629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667F9E35" wp14:editId="2CBE731A">
                <wp:simplePos x="0" y="0"/>
                <wp:positionH relativeFrom="margin">
                  <wp:align>right</wp:align>
                </wp:positionH>
                <wp:positionV relativeFrom="paragraph">
                  <wp:posOffset>63500</wp:posOffset>
                </wp:positionV>
                <wp:extent cx="2600325" cy="866775"/>
                <wp:effectExtent l="0" t="0" r="0" b="0"/>
                <wp:wrapNone/>
                <wp:docPr id="83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0032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839E50" w14:textId="77777777" w:rsidR="00007289" w:rsidRDefault="00007289" w:rsidP="000D0FB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7F9E35" id="Rectangle 118" o:spid="_x0000_s1037" style="position:absolute;left:0;text-align:left;margin-left:153.55pt;margin-top:5pt;width:204.75pt;height:68.25pt;z-index:2516039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" filled="f" stroked="f" strokeweight="2pt">
                <v:textbox>
                  <w:txbxContent>
                    <w:p w14:paraId="29839E50" w14:textId="77777777" w:rsidR="00007289" w:rsidRDefault="00007289" w:rsidP="000D0FBF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95CBB20" w14:textId="77777777" w:rsidR="007F5337" w:rsidRDefault="007F5337" w:rsidP="00A22B45">
      <w:pPr>
        <w:rPr>
          <w:shd w:val="clear" w:color="auto" w:fill="FFFFFF"/>
        </w:rPr>
      </w:pPr>
    </w:p>
    <w:p w14:paraId="05838B1A" w14:textId="77777777" w:rsidR="007F5337" w:rsidRDefault="007F5337" w:rsidP="00A22B45">
      <w:pPr>
        <w:rPr>
          <w:shd w:val="clear" w:color="auto" w:fill="FFFFFF"/>
        </w:rPr>
      </w:pPr>
    </w:p>
    <w:p w14:paraId="227C1B12" w14:textId="77777777" w:rsidR="00B07B39" w:rsidRPr="005902A4" w:rsidRDefault="00B07B39" w:rsidP="00A22B45">
      <w:pPr>
        <w:rPr>
          <w:shd w:val="clear" w:color="auto" w:fill="FFFFFF"/>
        </w:rPr>
      </w:pPr>
    </w:p>
    <w:p w14:paraId="0E2744FA" w14:textId="77777777" w:rsidR="007F5337" w:rsidRDefault="007F5337" w:rsidP="00A22B45">
      <w:pPr>
        <w:rPr>
          <w:shd w:val="clear" w:color="auto" w:fill="FFFFFF"/>
        </w:rPr>
      </w:pPr>
    </w:p>
    <w:p w14:paraId="138DF095" w14:textId="77777777" w:rsidR="007F5337" w:rsidRPr="004D3231" w:rsidRDefault="007F5337" w:rsidP="00A22B45"/>
    <w:p w14:paraId="47533BBA" w14:textId="065A7127" w:rsidR="007F5337" w:rsidRPr="004D3231" w:rsidRDefault="00C85F54" w:rsidP="00A22B45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48E54A0B" wp14:editId="7B8DB4B5">
                <wp:simplePos x="0" y="0"/>
                <wp:positionH relativeFrom="margin">
                  <wp:posOffset>4022725</wp:posOffset>
                </wp:positionH>
                <wp:positionV relativeFrom="paragraph">
                  <wp:posOffset>116840</wp:posOffset>
                </wp:positionV>
                <wp:extent cx="1465580" cy="466725"/>
                <wp:effectExtent l="0" t="0" r="0" b="0"/>
                <wp:wrapNone/>
                <wp:docPr id="82" name="Zone de text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6558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3B63FF" w14:textId="1DD82E92" w:rsidR="00007289" w:rsidRDefault="00007289">
                            <w:pPr>
                              <w:jc w:val="left"/>
                              <w:rPr>
                                <w:b/>
                                <w:color w:val="002060"/>
                              </w:rPr>
                            </w:pPr>
                            <w:del w:id="24" w:author="agnes" w:date="2021-03-17T11:20:00Z">
                              <w:r w:rsidDel="00223F5A">
                                <w:rPr>
                                  <w:b/>
                                  <w:color w:val="002060"/>
                                </w:rPr>
                                <w:delText xml:space="preserve">06  </w:delText>
                              </w:r>
                            </w:del>
                            <w:r w:rsidR="00781FB5">
                              <w:rPr>
                                <w:b/>
                                <w:color w:val="002060"/>
                              </w:rPr>
                              <w:t>21 avril 2023</w:t>
                            </w:r>
                          </w:p>
                          <w:p w14:paraId="798B9743" w14:textId="77777777" w:rsidR="00781FB5" w:rsidRDefault="00781FB5">
                            <w:pPr>
                              <w:jc w:val="left"/>
                              <w:rPr>
                                <w:b/>
                                <w:color w:val="0020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54A0B" id="Zone de texte 131" o:spid="_x0000_s1038" type="#_x0000_t202" style="position:absolute;left:0;text-align:left;margin-left:316.75pt;margin-top:9.2pt;width:115.4pt;height:36.75pt;z-index:251608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" filled="f" stroked="f" strokeweight=".5pt">
                <v:textbox>
                  <w:txbxContent>
                    <w:p w14:paraId="483B63FF" w14:textId="1DD82E92" w:rsidR="00007289" w:rsidRDefault="00007289">
                      <w:pPr>
                        <w:jc w:val="left"/>
                        <w:rPr>
                          <w:b/>
                          <w:color w:val="002060"/>
                        </w:rPr>
                      </w:pPr>
                      <w:del w:id="25" w:author="agnes" w:date="2021-03-17T11:20:00Z">
                        <w:r w:rsidDel="00223F5A">
                          <w:rPr>
                            <w:b/>
                            <w:color w:val="002060"/>
                          </w:rPr>
                          <w:delText xml:space="preserve">06  </w:delText>
                        </w:r>
                      </w:del>
                      <w:r w:rsidR="00781FB5">
                        <w:rPr>
                          <w:b/>
                          <w:color w:val="002060"/>
                        </w:rPr>
                        <w:t>21 avril 2023</w:t>
                      </w:r>
                    </w:p>
                    <w:p w14:paraId="798B9743" w14:textId="77777777" w:rsidR="00781FB5" w:rsidRDefault="00781FB5">
                      <w:pPr>
                        <w:jc w:val="left"/>
                        <w:rPr>
                          <w:b/>
                          <w:color w:val="00206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F271FDE" w14:textId="77777777" w:rsidR="007F5337" w:rsidRDefault="00D6366D" w:rsidP="001010CC">
      <w:pPr>
        <w:ind w:left="-284"/>
      </w:pPr>
      <w:r w:rsidRPr="00D6366D">
        <w:rPr>
          <w:noProof/>
          <w:lang w:eastAsia="fr-FR"/>
        </w:rPr>
        <w:drawing>
          <wp:inline distT="0" distB="0" distL="0" distR="0" wp14:anchorId="1F566C54" wp14:editId="51868E4F">
            <wp:extent cx="5419725" cy="4063376"/>
            <wp:effectExtent l="0" t="0" r="0" b="0"/>
            <wp:docPr id="6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5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8293" cy="4077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FE648E" w14:textId="77777777" w:rsidR="007F5337" w:rsidRPr="004D3231" w:rsidRDefault="007F5337" w:rsidP="00A22B45"/>
    <w:p w14:paraId="0C64A4C8" w14:textId="5B2B0C1B" w:rsidR="007174C9" w:rsidRDefault="00C85F54" w:rsidP="00A22B45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47648" behindDoc="0" locked="0" layoutInCell="1" allowOverlap="1" wp14:anchorId="320E4497" wp14:editId="3B6635CF">
                <wp:simplePos x="0" y="0"/>
                <wp:positionH relativeFrom="margin">
                  <wp:align>center</wp:align>
                </wp:positionH>
                <wp:positionV relativeFrom="paragraph">
                  <wp:posOffset>350520</wp:posOffset>
                </wp:positionV>
                <wp:extent cx="6861175" cy="687705"/>
                <wp:effectExtent l="0" t="0" r="0" b="0"/>
                <wp:wrapNone/>
                <wp:docPr id="81" name="Rectangle 90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61175" cy="687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C3999F" id="Rectangle 9029" o:spid="_x0000_s1026" style="position:absolute;margin-left:0;margin-top:27.6pt;width:540.25pt;height:54.15pt;z-index:2515476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" strokecolor="white">
                <w10:wrap anchorx="margin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686A312A" wp14:editId="394633A5">
                <wp:simplePos x="0" y="0"/>
                <wp:positionH relativeFrom="column">
                  <wp:posOffset>-350520</wp:posOffset>
                </wp:positionH>
                <wp:positionV relativeFrom="paragraph">
                  <wp:posOffset>1200785</wp:posOffset>
                </wp:positionV>
                <wp:extent cx="1377315" cy="819150"/>
                <wp:effectExtent l="0" t="0" r="0" b="0"/>
                <wp:wrapNone/>
                <wp:docPr id="80" name="Rectangl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7731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9886EE" w14:textId="77777777" w:rsidR="00007289" w:rsidRDefault="00007289" w:rsidP="00B07B39">
                            <w:pPr>
                              <w:jc w:val="left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34890800" wp14:editId="0804B794">
                                  <wp:extent cx="685800" cy="238125"/>
                                  <wp:effectExtent l="19050" t="0" r="0" b="0"/>
                                  <wp:docPr id="4" name="Image 4" descr="favicon-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favicon-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5800" cy="238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6A312A" id="Rectangle 132" o:spid="_x0000_s1039" style="position:absolute;left:0;text-align:left;margin-left:-27.6pt;margin-top:94.55pt;width:108.45pt;height:64.5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" filled="f" stroked="f" strokeweight="2pt">
                <v:textbox>
                  <w:txbxContent>
                    <w:p w14:paraId="7C9886EE" w14:textId="77777777" w:rsidR="00007289" w:rsidRDefault="00007289" w:rsidP="00B07B39">
                      <w:pPr>
                        <w:jc w:val="left"/>
                      </w:pP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34890800" wp14:editId="0804B794">
                            <wp:extent cx="685800" cy="238125"/>
                            <wp:effectExtent l="19050" t="0" r="0" b="0"/>
                            <wp:docPr id="4" name="Image 4" descr="favicon-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favicon-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5800" cy="238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52768" behindDoc="0" locked="0" layoutInCell="1" allowOverlap="1" wp14:anchorId="4CED1011" wp14:editId="168B9155">
                <wp:simplePos x="0" y="0"/>
                <wp:positionH relativeFrom="column">
                  <wp:posOffset>3434080</wp:posOffset>
                </wp:positionH>
                <wp:positionV relativeFrom="paragraph">
                  <wp:posOffset>492125</wp:posOffset>
                </wp:positionV>
                <wp:extent cx="3277235" cy="1262380"/>
                <wp:effectExtent l="0" t="0" r="0" b="0"/>
                <wp:wrapNone/>
                <wp:docPr id="79" name="Text Box 89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7235" cy="126238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B71FE18" w14:textId="77777777" w:rsidR="00007289" w:rsidRDefault="00007289" w:rsidP="00A22B45"/>
                          <w:p w14:paraId="7F2DA081" w14:textId="77777777" w:rsidR="00007289" w:rsidRPr="00187A41" w:rsidRDefault="00007289" w:rsidP="00A22B45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187A41">
                              <w:rPr>
                                <w:color w:val="FFFFFF" w:themeColor="background1"/>
                              </w:rPr>
                              <w:t>DOCUMENT IMAGE SOLUTIONS</w:t>
                            </w:r>
                          </w:p>
                          <w:p w14:paraId="14737824" w14:textId="77777777" w:rsidR="00007289" w:rsidRPr="00187A41" w:rsidRDefault="00007289" w:rsidP="00A22B45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187A41">
                              <w:rPr>
                                <w:color w:val="FFFFFF" w:themeColor="background1"/>
                              </w:rPr>
                              <w:t>Pavillon Izarbel – 2 Terrasses Claude Shannon</w:t>
                            </w:r>
                          </w:p>
                          <w:p w14:paraId="2CD4B98C" w14:textId="77777777" w:rsidR="00007289" w:rsidRPr="00187A41" w:rsidRDefault="00007289" w:rsidP="00A22B45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187A41">
                              <w:rPr>
                                <w:color w:val="FFFFFF" w:themeColor="background1"/>
                              </w:rPr>
                              <w:t>64210 Bidart</w:t>
                            </w:r>
                          </w:p>
                          <w:p w14:paraId="77DEF9BC" w14:textId="77777777" w:rsidR="00007289" w:rsidRPr="00187A41" w:rsidRDefault="00000000" w:rsidP="00A22B45">
                            <w:pPr>
                              <w:rPr>
                                <w:color w:val="FFFFFF" w:themeColor="background1"/>
                              </w:rPr>
                            </w:pPr>
                            <w:hyperlink r:id="rId13" w:history="1">
                              <w:r w:rsidR="00007289" w:rsidRPr="00187A41">
                                <w:rPr>
                                  <w:rStyle w:val="Hyperlink"/>
                                  <w:b/>
                                  <w:color w:val="FFFFFF" w:themeColor="background1"/>
                                </w:rPr>
                                <w:t>www.docimsol.eu</w:t>
                              </w:r>
                            </w:hyperlink>
                          </w:p>
                          <w:p w14:paraId="401FA53F" w14:textId="77777777" w:rsidR="00007289" w:rsidRPr="00187A41" w:rsidRDefault="00007289" w:rsidP="00A22B45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187A41">
                              <w:rPr>
                                <w:color w:val="FFFFFF" w:themeColor="background1"/>
                              </w:rPr>
                              <w:t>05.59.23.73.21</w:t>
                            </w:r>
                          </w:p>
                          <w:p w14:paraId="191336C8" w14:textId="77777777" w:rsidR="00007289" w:rsidRDefault="00007289" w:rsidP="00A22B4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ED1011" id="Text Box 8922" o:spid="_x0000_s1040" type="#_x0000_t202" style="position:absolute;left:0;text-align:left;margin-left:270.4pt;margin-top:38.75pt;width:258.05pt;height:99.4pt;z-index: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" fillcolor="#0070c0" stroked="f">
                <v:textbox>
                  <w:txbxContent>
                    <w:p w14:paraId="1B71FE18" w14:textId="77777777" w:rsidR="00007289" w:rsidRDefault="00007289" w:rsidP="00A22B45"/>
                    <w:p w14:paraId="7F2DA081" w14:textId="77777777" w:rsidR="00007289" w:rsidRPr="00187A41" w:rsidRDefault="00007289" w:rsidP="00A22B45">
                      <w:pPr>
                        <w:rPr>
                          <w:color w:val="FFFFFF" w:themeColor="background1"/>
                        </w:rPr>
                      </w:pPr>
                      <w:r w:rsidRPr="00187A41">
                        <w:rPr>
                          <w:color w:val="FFFFFF" w:themeColor="background1"/>
                        </w:rPr>
                        <w:t>DOCUMENT IMAGE SOLUTIONS</w:t>
                      </w:r>
                    </w:p>
                    <w:p w14:paraId="14737824" w14:textId="77777777" w:rsidR="00007289" w:rsidRPr="00187A41" w:rsidRDefault="00007289" w:rsidP="00A22B45">
                      <w:pPr>
                        <w:rPr>
                          <w:color w:val="FFFFFF" w:themeColor="background1"/>
                        </w:rPr>
                      </w:pPr>
                      <w:r w:rsidRPr="00187A41">
                        <w:rPr>
                          <w:color w:val="FFFFFF" w:themeColor="background1"/>
                        </w:rPr>
                        <w:t>Pavillon Izarbel – 2 Terrasses Claude Shannon</w:t>
                      </w:r>
                    </w:p>
                    <w:p w14:paraId="2CD4B98C" w14:textId="77777777" w:rsidR="00007289" w:rsidRPr="00187A41" w:rsidRDefault="00007289" w:rsidP="00A22B45">
                      <w:pPr>
                        <w:rPr>
                          <w:color w:val="FFFFFF" w:themeColor="background1"/>
                        </w:rPr>
                      </w:pPr>
                      <w:r w:rsidRPr="00187A41">
                        <w:rPr>
                          <w:color w:val="FFFFFF" w:themeColor="background1"/>
                        </w:rPr>
                        <w:t>64210 Bidart</w:t>
                      </w:r>
                    </w:p>
                    <w:p w14:paraId="77DEF9BC" w14:textId="77777777" w:rsidR="00007289" w:rsidRPr="00187A41" w:rsidRDefault="00000000" w:rsidP="00A22B45">
                      <w:pPr>
                        <w:rPr>
                          <w:color w:val="FFFFFF" w:themeColor="background1"/>
                        </w:rPr>
                      </w:pPr>
                      <w:hyperlink r:id="rId14" w:history="1">
                        <w:r w:rsidR="00007289" w:rsidRPr="00187A41">
                          <w:rPr>
                            <w:rStyle w:val="Hyperlink"/>
                            <w:b/>
                            <w:color w:val="FFFFFF" w:themeColor="background1"/>
                          </w:rPr>
                          <w:t>www.docimsol.eu</w:t>
                        </w:r>
                      </w:hyperlink>
                    </w:p>
                    <w:p w14:paraId="401FA53F" w14:textId="77777777" w:rsidR="00007289" w:rsidRPr="00187A41" w:rsidRDefault="00007289" w:rsidP="00A22B45">
                      <w:pPr>
                        <w:rPr>
                          <w:color w:val="FFFFFF" w:themeColor="background1"/>
                        </w:rPr>
                      </w:pPr>
                      <w:r w:rsidRPr="00187A41">
                        <w:rPr>
                          <w:color w:val="FFFFFF" w:themeColor="background1"/>
                        </w:rPr>
                        <w:t>05.59.23.73.21</w:t>
                      </w:r>
                    </w:p>
                    <w:p w14:paraId="191336C8" w14:textId="77777777" w:rsidR="00007289" w:rsidRDefault="00007289" w:rsidP="00A22B45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58912" behindDoc="0" locked="0" layoutInCell="1" allowOverlap="1" wp14:anchorId="3D8E4706" wp14:editId="48F63C06">
                <wp:simplePos x="0" y="0"/>
                <wp:positionH relativeFrom="column">
                  <wp:posOffset>-248285</wp:posOffset>
                </wp:positionH>
                <wp:positionV relativeFrom="paragraph">
                  <wp:posOffset>1708150</wp:posOffset>
                </wp:positionV>
                <wp:extent cx="264795" cy="262255"/>
                <wp:effectExtent l="0" t="0" r="0" b="0"/>
                <wp:wrapNone/>
                <wp:docPr id="78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795" cy="262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CA57720" w14:textId="77777777" w:rsidR="00007289" w:rsidRDefault="00007289" w:rsidP="00A22B45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8E4706" id="Rectangle 41" o:spid="_x0000_s1041" style="position:absolute;left:0;text-align:left;margin-left:-19.55pt;margin-top:134.5pt;width:20.85pt;height:20.65pt;z-index:251558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" stroked="f">
                <v:textbox style="mso-fit-shape-to-text:t">
                  <w:txbxContent>
                    <w:p w14:paraId="7CA57720" w14:textId="77777777" w:rsidR="00007289" w:rsidRDefault="00007289" w:rsidP="00A22B45"/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46624" behindDoc="0" locked="0" layoutInCell="1" allowOverlap="1" wp14:anchorId="16478BC5" wp14:editId="3D3D636A">
                <wp:simplePos x="0" y="0"/>
                <wp:positionH relativeFrom="page">
                  <wp:posOffset>311150</wp:posOffset>
                </wp:positionH>
                <wp:positionV relativeFrom="paragraph">
                  <wp:posOffset>1398905</wp:posOffset>
                </wp:positionV>
                <wp:extent cx="6861175" cy="687705"/>
                <wp:effectExtent l="0" t="0" r="0" b="0"/>
                <wp:wrapNone/>
                <wp:docPr id="77" name="Rectangle 90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61175" cy="687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C08A66" id="Rectangle 9029" o:spid="_x0000_s1026" style="position:absolute;margin-left:24.5pt;margin-top:110.15pt;width:540.25pt;height:54.15pt;z-index:25154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" strokecolor="white">
                <w10:wrap anchorx="page"/>
              </v:rect>
            </w:pict>
          </mc:Fallback>
        </mc:AlternateContent>
      </w:r>
    </w:p>
    <w:p w14:paraId="0C12569D" w14:textId="77777777" w:rsidR="007F5337" w:rsidRDefault="007F5337" w:rsidP="00A22B45">
      <w:pPr>
        <w:pStyle w:val="Titre3"/>
      </w:pPr>
    </w:p>
    <w:p w14:paraId="3691833A" w14:textId="77777777" w:rsidR="009E11C0" w:rsidRDefault="009E11C0" w:rsidP="009E11C0"/>
    <w:p w14:paraId="076418C6" w14:textId="77777777" w:rsidR="009E11C0" w:rsidRDefault="009E11C0" w:rsidP="009E11C0"/>
    <w:p w14:paraId="26170919" w14:textId="77777777" w:rsidR="009E11C0" w:rsidRDefault="009E11C0" w:rsidP="009E11C0"/>
    <w:p w14:paraId="5CC4BB27" w14:textId="77777777" w:rsidR="009E11C0" w:rsidRDefault="009E11C0" w:rsidP="009E11C0"/>
    <w:p w14:paraId="024CB46B" w14:textId="77777777" w:rsidR="009E11C0" w:rsidRDefault="009E11C0" w:rsidP="009E11C0"/>
    <w:p w14:paraId="53B219E7" w14:textId="77777777" w:rsidR="009E11C0" w:rsidRDefault="009E11C0" w:rsidP="009E11C0"/>
    <w:p w14:paraId="72989320" w14:textId="77777777" w:rsidR="009E11C0" w:rsidRPr="009E11C0" w:rsidRDefault="009E11C0" w:rsidP="009E11C0">
      <w:pPr>
        <w:sectPr w:rsidR="009E11C0" w:rsidRPr="009E11C0">
          <w:headerReference w:type="default" r:id="rId15"/>
          <w:footerReference w:type="default" r:id="rId16"/>
          <w:headerReference w:type="first" r:id="rId17"/>
          <w:pgSz w:w="11906" w:h="16838"/>
          <w:pgMar w:top="776" w:right="851" w:bottom="776" w:left="851" w:header="720" w:footer="217" w:gutter="0"/>
          <w:pgBorders>
            <w:top w:val="single" w:sz="4" w:space="12" w:color="D9D9D9"/>
            <w:left w:val="single" w:sz="4" w:space="18" w:color="D9D9D9"/>
            <w:bottom w:val="single" w:sz="4" w:space="0" w:color="D9D9D9"/>
            <w:right w:val="single" w:sz="4" w:space="18" w:color="D9D9D9"/>
          </w:pgBorders>
          <w:pgNumType w:start="0"/>
          <w:cols w:space="720"/>
          <w:titlePg/>
          <w:docGrid w:linePitch="360"/>
        </w:sectPr>
      </w:pPr>
    </w:p>
    <w:p w14:paraId="62512C28" w14:textId="6F512B79" w:rsidR="00FF6AFD" w:rsidRDefault="00C85F54" w:rsidP="002772DA">
      <w:pPr>
        <w:jc w:val="center"/>
        <w:rPr>
          <w:noProof/>
          <w:lang w:eastAsia="ar-SA"/>
        </w:rPr>
      </w:pPr>
      <w:bookmarkStart w:id="29" w:name="_Hlk514658247"/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1C9CF32" wp14:editId="053C2481">
                <wp:simplePos x="0" y="0"/>
                <wp:positionH relativeFrom="column">
                  <wp:posOffset>488315</wp:posOffset>
                </wp:positionH>
                <wp:positionV relativeFrom="paragraph">
                  <wp:posOffset>-7620</wp:posOffset>
                </wp:positionV>
                <wp:extent cx="1533525" cy="1343025"/>
                <wp:effectExtent l="0" t="0" r="0" b="0"/>
                <wp:wrapNone/>
                <wp:docPr id="75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3525" cy="134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D86158" w14:textId="77777777" w:rsidR="00007289" w:rsidRDefault="00007289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3803587F" wp14:editId="7366CEA9">
                                  <wp:extent cx="1264919" cy="1054100"/>
                                  <wp:effectExtent l="0" t="0" r="0" b="0"/>
                                  <wp:docPr id="11778" name="Image 117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85898" cy="10715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C9CF32" id="Rectangle 196" o:spid="_x0000_s1042" style="position:absolute;left:0;text-align:left;margin-left:38.45pt;margin-top:-.6pt;width:120.75pt;height:105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" filled="f" stroked="f">
                <v:textbox>
                  <w:txbxContent>
                    <w:p w14:paraId="64D86158" w14:textId="77777777" w:rsidR="00007289" w:rsidRDefault="00007289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3803587F" wp14:editId="7366CEA9">
                            <wp:extent cx="1264919" cy="1054100"/>
                            <wp:effectExtent l="0" t="0" r="0" b="0"/>
                            <wp:docPr id="11778" name="Image 117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85898" cy="10715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14:paraId="5F17EC59" w14:textId="77777777" w:rsidR="000D4040" w:rsidRPr="00187A41" w:rsidRDefault="000D4040" w:rsidP="009C12E1">
      <w:pPr>
        <w:rPr>
          <w:b/>
          <w:noProof/>
          <w:lang w:eastAsia="ar-SA"/>
        </w:rPr>
      </w:pPr>
      <w:bookmarkStart w:id="30" w:name="_Hlk514658366"/>
    </w:p>
    <w:p w14:paraId="33D2E8CD" w14:textId="0D1C0B8D" w:rsidR="004B5EDC" w:rsidRDefault="004B5EDC" w:rsidP="004B5EDC">
      <w:pPr>
        <w:ind w:left="2410"/>
        <w:rPr>
          <w:b/>
          <w:bCs/>
          <w:noProof/>
          <w:color w:val="002060"/>
          <w:sz w:val="48"/>
          <w:szCs w:val="52"/>
          <w:lang w:eastAsia="ar-SA"/>
        </w:rPr>
      </w:pPr>
      <w:r>
        <w:rPr>
          <w:b/>
          <w:bCs/>
          <w:color w:val="002060"/>
          <w:sz w:val="40"/>
          <w:szCs w:val="52"/>
        </w:rPr>
        <w:tab/>
      </w:r>
      <w:r w:rsidR="00781FB5">
        <w:rPr>
          <w:b/>
          <w:bCs/>
          <w:color w:val="002060"/>
          <w:sz w:val="40"/>
          <w:szCs w:val="52"/>
        </w:rPr>
        <w:t>MWS - Backend</w:t>
      </w:r>
    </w:p>
    <w:p w14:paraId="3D39CB7A" w14:textId="77777777" w:rsidR="00B07B39" w:rsidRPr="004B5EDC" w:rsidRDefault="004B5EDC" w:rsidP="004B5EDC">
      <w:pPr>
        <w:ind w:left="2410"/>
        <w:rPr>
          <w:b/>
          <w:bCs/>
          <w:noProof/>
          <w:color w:val="002060"/>
          <w:sz w:val="48"/>
          <w:szCs w:val="52"/>
          <w:lang w:eastAsia="ar-SA"/>
        </w:rPr>
      </w:pPr>
      <w:r>
        <w:rPr>
          <w:b/>
          <w:bCs/>
          <w:noProof/>
          <w:color w:val="002060"/>
          <w:sz w:val="48"/>
          <w:szCs w:val="52"/>
          <w:lang w:eastAsia="ar-SA"/>
        </w:rPr>
        <w:tab/>
      </w:r>
      <w:r w:rsidR="00B07B39">
        <w:rPr>
          <w:b/>
          <w:noProof/>
          <w:lang w:eastAsia="ar-SA"/>
        </w:rPr>
        <w:t xml:space="preserve">SPECIFICATIONS FONCTIONNELLES DETAILLEES </w:t>
      </w:r>
    </w:p>
    <w:p w14:paraId="6D3FDA57" w14:textId="77777777" w:rsidR="001010CC" w:rsidRDefault="001010CC" w:rsidP="00B07B39">
      <w:pPr>
        <w:jc w:val="center"/>
        <w:rPr>
          <w:b/>
          <w:noProof/>
          <w:lang w:eastAsia="ar-SA"/>
        </w:rPr>
      </w:pPr>
    </w:p>
    <w:p w14:paraId="45A81F56" w14:textId="77777777" w:rsidR="001010CC" w:rsidRDefault="001010CC" w:rsidP="00B07B39">
      <w:pPr>
        <w:jc w:val="center"/>
        <w:rPr>
          <w:b/>
          <w:noProof/>
          <w:lang w:eastAsia="ar-SA"/>
        </w:rPr>
      </w:pPr>
    </w:p>
    <w:p w14:paraId="5DC6F717" w14:textId="77777777" w:rsidR="001010CC" w:rsidRDefault="001010CC" w:rsidP="00B07B39">
      <w:pPr>
        <w:jc w:val="center"/>
        <w:rPr>
          <w:b/>
          <w:noProof/>
          <w:lang w:eastAsia="ar-SA"/>
        </w:rPr>
      </w:pPr>
    </w:p>
    <w:p w14:paraId="350206D2" w14:textId="77777777" w:rsidR="001010CC" w:rsidRDefault="001010CC" w:rsidP="00B07B39">
      <w:pPr>
        <w:jc w:val="center"/>
        <w:rPr>
          <w:b/>
          <w:noProof/>
          <w:lang w:eastAsia="ar-SA"/>
        </w:rPr>
      </w:pPr>
    </w:p>
    <w:bookmarkEnd w:id="30"/>
    <w:p w14:paraId="29CC7B7C" w14:textId="77777777" w:rsidR="007174C9" w:rsidRDefault="007174C9" w:rsidP="00A22B45"/>
    <w:tbl>
      <w:tblPr>
        <w:tblW w:w="10343" w:type="dxa"/>
        <w:tblLook w:val="04A0" w:firstRow="1" w:lastRow="0" w:firstColumn="1" w:lastColumn="0" w:noHBand="0" w:noVBand="1"/>
      </w:tblPr>
      <w:tblGrid>
        <w:gridCol w:w="3823"/>
        <w:gridCol w:w="2268"/>
        <w:gridCol w:w="1984"/>
        <w:gridCol w:w="2268"/>
      </w:tblGrid>
      <w:tr w:rsidR="008A299E" w14:paraId="2C709B5C" w14:textId="77777777" w:rsidTr="00DE3B1D">
        <w:tc>
          <w:tcPr>
            <w:tcW w:w="3823" w:type="dxa"/>
            <w:shd w:val="clear" w:color="auto" w:fill="auto"/>
          </w:tcPr>
          <w:p w14:paraId="24AA0BAE" w14:textId="77777777" w:rsidR="00213192" w:rsidRPr="00187A41" w:rsidRDefault="004B1362" w:rsidP="00A22B45">
            <w:pPr>
              <w:rPr>
                <w:b/>
              </w:rPr>
            </w:pPr>
            <w:r w:rsidRPr="00187A41">
              <w:rPr>
                <w:b/>
              </w:rPr>
              <w:t>ENTITES</w:t>
            </w:r>
          </w:p>
        </w:tc>
        <w:tc>
          <w:tcPr>
            <w:tcW w:w="2268" w:type="dxa"/>
            <w:shd w:val="clear" w:color="auto" w:fill="auto"/>
          </w:tcPr>
          <w:p w14:paraId="2A8EDE91" w14:textId="77777777" w:rsidR="008A299E" w:rsidRPr="00163A6B" w:rsidRDefault="008A299E" w:rsidP="00A22B45"/>
        </w:tc>
        <w:tc>
          <w:tcPr>
            <w:tcW w:w="1984" w:type="dxa"/>
            <w:shd w:val="clear" w:color="auto" w:fill="auto"/>
          </w:tcPr>
          <w:p w14:paraId="45FD17AC" w14:textId="77777777" w:rsidR="008A299E" w:rsidRPr="00163A6B" w:rsidRDefault="008A299E" w:rsidP="00A22B45"/>
        </w:tc>
        <w:tc>
          <w:tcPr>
            <w:tcW w:w="2268" w:type="dxa"/>
            <w:shd w:val="clear" w:color="auto" w:fill="auto"/>
          </w:tcPr>
          <w:p w14:paraId="198207C4" w14:textId="77777777" w:rsidR="00213192" w:rsidRDefault="00213192" w:rsidP="00A22B45"/>
        </w:tc>
      </w:tr>
      <w:tr w:rsidR="008A299E" w14:paraId="27D870C6" w14:textId="77777777" w:rsidTr="007D66CC">
        <w:tc>
          <w:tcPr>
            <w:tcW w:w="3823" w:type="dxa"/>
            <w:shd w:val="clear" w:color="auto" w:fill="0070C0"/>
          </w:tcPr>
          <w:p w14:paraId="7704D1E4" w14:textId="77777777" w:rsidR="00213192" w:rsidRPr="00190300" w:rsidRDefault="00213192" w:rsidP="00A22B45">
            <w:pPr>
              <w:rPr>
                <w:color w:val="FFFFFF" w:themeColor="background1"/>
              </w:rPr>
            </w:pPr>
          </w:p>
        </w:tc>
        <w:tc>
          <w:tcPr>
            <w:tcW w:w="2268" w:type="dxa"/>
            <w:shd w:val="clear" w:color="auto" w:fill="0070C0"/>
          </w:tcPr>
          <w:p w14:paraId="0EF4FDE2" w14:textId="77777777" w:rsidR="008A299E" w:rsidRPr="00190300" w:rsidRDefault="0073228D" w:rsidP="00A22B45">
            <w:pPr>
              <w:rPr>
                <w:color w:val="FFFFFF" w:themeColor="background1"/>
              </w:rPr>
            </w:pPr>
            <w:r w:rsidRPr="0073228D">
              <w:rPr>
                <w:color w:val="FFFFFF" w:themeColor="background1"/>
              </w:rPr>
              <w:t>RESPONSABLE</w:t>
            </w:r>
          </w:p>
        </w:tc>
        <w:tc>
          <w:tcPr>
            <w:tcW w:w="1984" w:type="dxa"/>
            <w:shd w:val="clear" w:color="auto" w:fill="0070C0"/>
          </w:tcPr>
          <w:p w14:paraId="67BC89DC" w14:textId="77777777" w:rsidR="008A299E" w:rsidRPr="00190300" w:rsidRDefault="0073228D" w:rsidP="00A22B45">
            <w:pPr>
              <w:rPr>
                <w:color w:val="FFFFFF" w:themeColor="background1"/>
              </w:rPr>
            </w:pPr>
            <w:r w:rsidRPr="0073228D">
              <w:rPr>
                <w:color w:val="FFFFFF" w:themeColor="background1"/>
              </w:rPr>
              <w:t>FONCTION</w:t>
            </w:r>
          </w:p>
        </w:tc>
        <w:tc>
          <w:tcPr>
            <w:tcW w:w="2268" w:type="dxa"/>
            <w:shd w:val="clear" w:color="auto" w:fill="0070C0"/>
          </w:tcPr>
          <w:p w14:paraId="4701B70E" w14:textId="77777777" w:rsidR="00213192" w:rsidRPr="00190300" w:rsidRDefault="0073228D" w:rsidP="00A22B45">
            <w:pPr>
              <w:rPr>
                <w:color w:val="FFFFFF" w:themeColor="background1"/>
              </w:rPr>
            </w:pPr>
            <w:r w:rsidRPr="0073228D">
              <w:rPr>
                <w:color w:val="FFFFFF" w:themeColor="background1"/>
              </w:rPr>
              <w:t>LOCALISATION</w:t>
            </w:r>
          </w:p>
        </w:tc>
      </w:tr>
      <w:tr w:rsidR="008A299E" w14:paraId="54BD739A" w14:textId="77777777" w:rsidTr="007D66CC">
        <w:tc>
          <w:tcPr>
            <w:tcW w:w="3823" w:type="dxa"/>
            <w:shd w:val="clear" w:color="auto" w:fill="auto"/>
          </w:tcPr>
          <w:p w14:paraId="356B29DB" w14:textId="77777777" w:rsidR="00213192" w:rsidRDefault="00424BF2" w:rsidP="00A22B45">
            <w:pPr>
              <w:pStyle w:val="BodyText"/>
              <w:rPr>
                <w:caps/>
                <w:noProof/>
                <w:sz w:val="32"/>
              </w:rPr>
            </w:pPr>
            <w:r>
              <w:rPr>
                <w:lang w:eastAsia="en-US" w:bidi="en-US"/>
              </w:rPr>
              <w:t>Document Image Solutions</w:t>
            </w:r>
          </w:p>
        </w:tc>
        <w:tc>
          <w:tcPr>
            <w:tcW w:w="2268" w:type="dxa"/>
            <w:shd w:val="clear" w:color="auto" w:fill="auto"/>
          </w:tcPr>
          <w:p w14:paraId="6B318CCC" w14:textId="77777777" w:rsidR="008A299E" w:rsidRPr="00163A6B" w:rsidRDefault="008A299E" w:rsidP="00A22B45">
            <w:pPr>
              <w:rPr>
                <w:noProof/>
              </w:rPr>
            </w:pPr>
          </w:p>
        </w:tc>
        <w:tc>
          <w:tcPr>
            <w:tcW w:w="1984" w:type="dxa"/>
            <w:shd w:val="clear" w:color="auto" w:fill="auto"/>
          </w:tcPr>
          <w:p w14:paraId="66F370EF" w14:textId="77777777" w:rsidR="008A299E" w:rsidRPr="00163A6B" w:rsidRDefault="008A299E" w:rsidP="00A22B45">
            <w:pPr>
              <w:rPr>
                <w:noProof/>
              </w:rPr>
            </w:pPr>
          </w:p>
        </w:tc>
        <w:tc>
          <w:tcPr>
            <w:tcW w:w="2268" w:type="dxa"/>
            <w:shd w:val="clear" w:color="auto" w:fill="auto"/>
          </w:tcPr>
          <w:p w14:paraId="2440605C" w14:textId="77777777" w:rsidR="008A299E" w:rsidRPr="00163A6B" w:rsidRDefault="008A299E" w:rsidP="00A22B45">
            <w:pPr>
              <w:rPr>
                <w:noProof/>
              </w:rPr>
            </w:pPr>
          </w:p>
        </w:tc>
      </w:tr>
    </w:tbl>
    <w:p w14:paraId="0308AE0B" w14:textId="77777777" w:rsidR="004C32B8" w:rsidRDefault="004C32B8" w:rsidP="00A22B45">
      <w:pPr>
        <w:rPr>
          <w:b/>
        </w:rPr>
      </w:pPr>
    </w:p>
    <w:tbl>
      <w:tblPr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"/>
        <w:gridCol w:w="1231"/>
        <w:gridCol w:w="174"/>
        <w:gridCol w:w="393"/>
        <w:gridCol w:w="1405"/>
        <w:gridCol w:w="1701"/>
        <w:gridCol w:w="236"/>
        <w:gridCol w:w="331"/>
        <w:gridCol w:w="2847"/>
        <w:gridCol w:w="1263"/>
        <w:gridCol w:w="13"/>
        <w:gridCol w:w="124"/>
        <w:gridCol w:w="301"/>
      </w:tblGrid>
      <w:tr w:rsidR="00BC4A6E" w14:paraId="6FB57F73" w14:textId="77777777" w:rsidTr="00BC4A6E">
        <w:tc>
          <w:tcPr>
            <w:tcW w:w="1091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09A054" w14:textId="77777777" w:rsidR="00BC4A6E" w:rsidRDefault="00BC4A6E" w:rsidP="004C32B8">
            <w:pPr>
              <w:rPr>
                <w:b/>
              </w:rPr>
            </w:pPr>
            <w:r>
              <w:rPr>
                <w:b/>
              </w:rPr>
              <w:t>DESTINATAIRES DU DOCUMENT</w:t>
            </w:r>
          </w:p>
          <w:tbl>
            <w:tblPr>
              <w:tblW w:w="106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23"/>
              <w:gridCol w:w="1291"/>
            </w:tblGrid>
            <w:tr w:rsidR="00BC4A6E" w:rsidRPr="009929FF" w14:paraId="1FB386E3" w14:textId="77777777" w:rsidTr="004C32B8">
              <w:tc>
                <w:tcPr>
                  <w:tcW w:w="9214" w:type="dxa"/>
                  <w:tcBorders>
                    <w:top w:val="nil"/>
                    <w:bottom w:val="nil"/>
                  </w:tcBorders>
                  <w:shd w:val="clear" w:color="auto" w:fill="0070C0"/>
                </w:tcPr>
                <w:p w14:paraId="2F58A989" w14:textId="77777777" w:rsidR="00BC4A6E" w:rsidRPr="003852FD" w:rsidRDefault="00BC4A6E" w:rsidP="004C32B8">
                  <w:pPr>
                    <w:rPr>
                      <w:color w:val="FFFFFF" w:themeColor="background1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bottom w:val="nil"/>
                  </w:tcBorders>
                  <w:shd w:val="clear" w:color="auto" w:fill="0070C0"/>
                </w:tcPr>
                <w:p w14:paraId="776CB047" w14:textId="77777777" w:rsidR="00BC4A6E" w:rsidRPr="003852FD" w:rsidRDefault="00BC4A6E" w:rsidP="004C32B8">
                  <w:pPr>
                    <w:rPr>
                      <w:color w:val="FFFFFF" w:themeColor="background1"/>
                    </w:rPr>
                  </w:pPr>
                </w:p>
              </w:tc>
            </w:tr>
          </w:tbl>
          <w:p w14:paraId="454A65F1" w14:textId="44334051" w:rsidR="00BC4A6E" w:rsidRDefault="00BC4A6E" w:rsidP="00424BF2">
            <w:pPr>
              <w:pStyle w:val="BodyText"/>
              <w:spacing w:after="0"/>
              <w:rPr>
                <w:noProof/>
              </w:rPr>
            </w:pPr>
            <w:r>
              <w:rPr>
                <w:lang w:eastAsia="en-US" w:bidi="en-US"/>
              </w:rPr>
              <w:t>COUTURE Nicolas / du BOISDULIER Alain / GASTAMBIDE Agnès / DE BEAUMONT Nathalie</w:t>
            </w:r>
            <w:r w:rsidR="00781FB5">
              <w:rPr>
                <w:lang w:eastAsia="en-US" w:bidi="en-US"/>
              </w:rPr>
              <w:t xml:space="preserve"> / WALTY Sylvain</w:t>
            </w:r>
          </w:p>
        </w:tc>
      </w:tr>
      <w:tr w:rsidR="00BC4A6E" w14:paraId="35ACD3C2" w14:textId="77777777" w:rsidTr="00BC4A6E">
        <w:tc>
          <w:tcPr>
            <w:tcW w:w="1091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E7511F" w14:textId="77777777" w:rsidR="00BC4A6E" w:rsidRDefault="00BC4A6E" w:rsidP="006D052F">
            <w:pPr>
              <w:pStyle w:val="BodyText"/>
              <w:spacing w:after="0"/>
              <w:rPr>
                <w:lang w:eastAsia="en-US" w:bidi="en-US"/>
              </w:rPr>
            </w:pPr>
          </w:p>
        </w:tc>
      </w:tr>
      <w:tr w:rsidR="00BC4A6E" w14:paraId="5B8FF687" w14:textId="77777777" w:rsidTr="00BC4A6E">
        <w:trPr>
          <w:gridAfter w:val="6"/>
          <w:wAfter w:w="4879" w:type="dxa"/>
        </w:trPr>
        <w:tc>
          <w:tcPr>
            <w:tcW w:w="5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48C6C" w14:textId="77777777" w:rsidR="00BC4A6E" w:rsidRPr="00163A6B" w:rsidRDefault="00BC4A6E" w:rsidP="004C32B8">
            <w:r w:rsidRPr="00187A41">
              <w:rPr>
                <w:b/>
              </w:rPr>
              <w:t>VALIDATIONS ET MODIFICATIONS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CBE7FF" w14:textId="77777777" w:rsidR="00BC4A6E" w:rsidRDefault="00BC4A6E" w:rsidP="004C32B8"/>
        </w:tc>
      </w:tr>
      <w:tr w:rsidR="00BC4A6E" w14:paraId="1AE41D21" w14:textId="77777777" w:rsidTr="00BC4A6E">
        <w:trPr>
          <w:gridAfter w:val="3"/>
          <w:wAfter w:w="438" w:type="dxa"/>
        </w:trPr>
        <w:tc>
          <w:tcPr>
            <w:tcW w:w="896" w:type="dxa"/>
            <w:tcBorders>
              <w:top w:val="nil"/>
              <w:bottom w:val="nil"/>
            </w:tcBorders>
            <w:shd w:val="clear" w:color="auto" w:fill="0070C0"/>
          </w:tcPr>
          <w:p w14:paraId="3CF19187" w14:textId="77777777" w:rsidR="00BC4A6E" w:rsidRPr="003852FD" w:rsidRDefault="00BC4A6E" w:rsidP="004C32B8">
            <w:pPr>
              <w:rPr>
                <w:color w:val="FFFFFF" w:themeColor="background1"/>
              </w:rPr>
            </w:pPr>
            <w:r w:rsidRPr="003852FD">
              <w:rPr>
                <w:color w:val="FFFFFF" w:themeColor="background1"/>
              </w:rPr>
              <w:t>Version</w:t>
            </w:r>
          </w:p>
        </w:tc>
        <w:tc>
          <w:tcPr>
            <w:tcW w:w="1231" w:type="dxa"/>
            <w:tcBorders>
              <w:top w:val="nil"/>
              <w:bottom w:val="nil"/>
            </w:tcBorders>
            <w:shd w:val="clear" w:color="auto" w:fill="0070C0"/>
          </w:tcPr>
          <w:p w14:paraId="1A68C4E2" w14:textId="77777777" w:rsidR="00BC4A6E" w:rsidRPr="003852FD" w:rsidRDefault="00BC4A6E" w:rsidP="004C32B8">
            <w:pPr>
              <w:rPr>
                <w:color w:val="FFFFFF" w:themeColor="background1"/>
              </w:rPr>
            </w:pPr>
            <w:r w:rsidRPr="003852FD">
              <w:rPr>
                <w:color w:val="FFFFFF" w:themeColor="background1"/>
              </w:rPr>
              <w:t>Date</w:t>
            </w:r>
          </w:p>
        </w:tc>
        <w:tc>
          <w:tcPr>
            <w:tcW w:w="3673" w:type="dxa"/>
            <w:gridSpan w:val="4"/>
            <w:tcBorders>
              <w:top w:val="nil"/>
              <w:bottom w:val="nil"/>
            </w:tcBorders>
            <w:shd w:val="clear" w:color="auto" w:fill="0070C0"/>
          </w:tcPr>
          <w:p w14:paraId="4055C79A" w14:textId="77777777" w:rsidR="00BC4A6E" w:rsidRPr="003852FD" w:rsidRDefault="00BC4A6E" w:rsidP="004C32B8">
            <w:pPr>
              <w:rPr>
                <w:color w:val="FFFFFF" w:themeColor="background1"/>
              </w:rPr>
            </w:pPr>
            <w:r w:rsidRPr="003852FD">
              <w:rPr>
                <w:color w:val="FFFFFF" w:themeColor="background1"/>
              </w:rPr>
              <w:t>Auteur(s)</w:t>
            </w:r>
          </w:p>
        </w:tc>
        <w:tc>
          <w:tcPr>
            <w:tcW w:w="4677" w:type="dxa"/>
            <w:gridSpan w:val="4"/>
            <w:tcBorders>
              <w:top w:val="nil"/>
              <w:bottom w:val="nil"/>
            </w:tcBorders>
            <w:shd w:val="clear" w:color="auto" w:fill="0070C0"/>
          </w:tcPr>
          <w:p w14:paraId="35D72CF2" w14:textId="77777777" w:rsidR="00BC4A6E" w:rsidRPr="003852FD" w:rsidRDefault="00BC4A6E" w:rsidP="004C32B8">
            <w:pPr>
              <w:rPr>
                <w:color w:val="FFFFFF" w:themeColor="background1"/>
              </w:rPr>
            </w:pPr>
            <w:r w:rsidRPr="003852FD">
              <w:rPr>
                <w:color w:val="FFFFFF" w:themeColor="background1"/>
              </w:rPr>
              <w:t>Motifs</w:t>
            </w:r>
          </w:p>
        </w:tc>
      </w:tr>
      <w:tr w:rsidR="00BC4A6E" w:rsidRPr="00024D8F" w14:paraId="01994B79" w14:textId="77777777" w:rsidTr="00BC4A6E">
        <w:trPr>
          <w:gridAfter w:val="3"/>
          <w:wAfter w:w="438" w:type="dxa"/>
        </w:trPr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3E2CF7" w14:textId="77777777" w:rsidR="00BC4A6E" w:rsidRPr="00050914" w:rsidRDefault="00BC4A6E" w:rsidP="004C32B8">
            <w:pPr>
              <w:pStyle w:val="BodyText"/>
              <w:spacing w:after="0"/>
              <w:rPr>
                <w:noProof/>
              </w:rPr>
            </w:pPr>
            <w:r>
              <w:rPr>
                <w:noProof/>
              </w:rPr>
              <w:t>1.0</w:t>
            </w:r>
          </w:p>
        </w:tc>
        <w:tc>
          <w:tcPr>
            <w:tcW w:w="1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4FDF7D" w14:textId="3FAF7206" w:rsidR="00BC4A6E" w:rsidRPr="00050914" w:rsidDel="00FF51E4" w:rsidRDefault="00781FB5" w:rsidP="004C32B8">
            <w:pPr>
              <w:pStyle w:val="BodyText"/>
              <w:spacing w:after="0"/>
              <w:rPr>
                <w:noProof/>
              </w:rPr>
            </w:pPr>
            <w:r>
              <w:rPr>
                <w:noProof/>
              </w:rPr>
              <w:t>21.04.2023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3D9D7E" w14:textId="77777777" w:rsidR="00BC4A6E" w:rsidRDefault="00BC4A6E" w:rsidP="00424BF2">
            <w:pPr>
              <w:pStyle w:val="BodyText"/>
              <w:spacing w:after="0"/>
              <w:rPr>
                <w:noProof/>
              </w:rPr>
            </w:pPr>
            <w:r>
              <w:rPr>
                <w:noProof/>
              </w:rPr>
              <w:t>N.Couture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CFD7DF" w14:textId="77777777" w:rsidR="00BC4A6E" w:rsidRPr="00424BF2" w:rsidRDefault="00BC4A6E" w:rsidP="004C32B8">
            <w:pPr>
              <w:pStyle w:val="BodyText"/>
              <w:spacing w:after="0"/>
              <w:rPr>
                <w:i/>
                <w:noProof/>
                <w:sz w:val="18"/>
              </w:rPr>
            </w:pPr>
            <w:r w:rsidRPr="00424BF2">
              <w:rPr>
                <w:i/>
                <w:noProof/>
                <w:sz w:val="18"/>
              </w:rPr>
              <w:t xml:space="preserve">Draft SFD </w:t>
            </w:r>
          </w:p>
        </w:tc>
      </w:tr>
      <w:tr w:rsidR="00BC4A6E" w14:paraId="52E7B032" w14:textId="77777777" w:rsidTr="00BC4A6E">
        <w:trPr>
          <w:gridAfter w:val="3"/>
          <w:wAfter w:w="438" w:type="dxa"/>
        </w:trPr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F1230B" w14:textId="11564B2C" w:rsidR="00BC4A6E" w:rsidRPr="00050914" w:rsidRDefault="00BC4A6E" w:rsidP="004C32B8">
            <w:pPr>
              <w:pStyle w:val="BodyText"/>
              <w:spacing w:after="0"/>
              <w:rPr>
                <w:noProof/>
              </w:rPr>
            </w:pPr>
          </w:p>
        </w:tc>
        <w:tc>
          <w:tcPr>
            <w:tcW w:w="1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DA3EC7" w14:textId="1AA043D0" w:rsidR="00BC4A6E" w:rsidRPr="00050914" w:rsidRDefault="00BC4A6E" w:rsidP="004C32B8">
            <w:pPr>
              <w:pStyle w:val="BodyText"/>
              <w:spacing w:after="0"/>
              <w:rPr>
                <w:noProof/>
              </w:rPr>
            </w:pP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A73F51" w14:textId="1A967F59" w:rsidR="00BC4A6E" w:rsidRPr="00B76EEA" w:rsidRDefault="00BC4A6E" w:rsidP="004C32B8">
            <w:pPr>
              <w:pStyle w:val="BodyText"/>
              <w:spacing w:after="0"/>
              <w:rPr>
                <w:noProof/>
              </w:rPr>
            </w:pPr>
          </w:p>
        </w:tc>
        <w:tc>
          <w:tcPr>
            <w:tcW w:w="46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34FD56" w14:textId="502445CC" w:rsidR="00BC4A6E" w:rsidRPr="003852FD" w:rsidRDefault="00BC4A6E" w:rsidP="004C32B8">
            <w:pPr>
              <w:pStyle w:val="BodyText"/>
              <w:spacing w:after="0"/>
              <w:rPr>
                <w:i/>
                <w:noProof/>
                <w:sz w:val="18"/>
              </w:rPr>
            </w:pPr>
          </w:p>
        </w:tc>
      </w:tr>
      <w:tr w:rsidR="00BC4A6E" w14:paraId="2E3FF96D" w14:textId="77777777" w:rsidTr="00BC4A6E">
        <w:trPr>
          <w:gridAfter w:val="3"/>
          <w:wAfter w:w="438" w:type="dxa"/>
        </w:trPr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5F53FE" w14:textId="7AE1B0EA" w:rsidR="00BC4A6E" w:rsidRDefault="00BC4A6E" w:rsidP="004C32B8">
            <w:pPr>
              <w:pStyle w:val="BodyText"/>
              <w:spacing w:after="0"/>
              <w:rPr>
                <w:noProof/>
              </w:rPr>
            </w:pPr>
          </w:p>
        </w:tc>
        <w:tc>
          <w:tcPr>
            <w:tcW w:w="1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260B57" w14:textId="2B6272FA" w:rsidR="00BC4A6E" w:rsidRDefault="00BC4A6E" w:rsidP="004C32B8">
            <w:pPr>
              <w:pStyle w:val="BodyText"/>
              <w:spacing w:after="0"/>
              <w:rPr>
                <w:noProof/>
              </w:rPr>
            </w:pP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8E012A" w14:textId="157101E5" w:rsidR="00BC4A6E" w:rsidRDefault="00BC4A6E" w:rsidP="004C32B8">
            <w:pPr>
              <w:pStyle w:val="BodyText"/>
              <w:spacing w:after="0"/>
              <w:rPr>
                <w:noProof/>
              </w:rPr>
            </w:pPr>
          </w:p>
        </w:tc>
        <w:tc>
          <w:tcPr>
            <w:tcW w:w="46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CF8C23" w14:textId="368E8AD6" w:rsidR="00BC4A6E" w:rsidRDefault="00BC4A6E" w:rsidP="004C32B8">
            <w:pPr>
              <w:pStyle w:val="BodyText"/>
              <w:spacing w:after="0"/>
              <w:rPr>
                <w:i/>
                <w:noProof/>
                <w:sz w:val="18"/>
              </w:rPr>
            </w:pPr>
          </w:p>
        </w:tc>
      </w:tr>
      <w:tr w:rsidR="00BC4A6E" w14:paraId="4EA4A162" w14:textId="77777777" w:rsidTr="00BC4A6E">
        <w:trPr>
          <w:gridAfter w:val="3"/>
          <w:wAfter w:w="438" w:type="dxa"/>
        </w:trPr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5094D9" w14:textId="68AA53B3" w:rsidR="00BC4A6E" w:rsidRDefault="00BC4A6E" w:rsidP="004C32B8">
            <w:pPr>
              <w:pStyle w:val="BodyText"/>
              <w:spacing w:after="0"/>
              <w:rPr>
                <w:noProof/>
              </w:rPr>
            </w:pPr>
          </w:p>
        </w:tc>
        <w:tc>
          <w:tcPr>
            <w:tcW w:w="1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6B4943" w14:textId="2EF42E8B" w:rsidR="00BC4A6E" w:rsidRDefault="00BC4A6E" w:rsidP="004C32B8">
            <w:pPr>
              <w:pStyle w:val="BodyText"/>
              <w:spacing w:after="0"/>
              <w:rPr>
                <w:noProof/>
              </w:rPr>
            </w:pP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E64F8E" w14:textId="09341AC8" w:rsidR="00BC4A6E" w:rsidRPr="00050914" w:rsidRDefault="00BC4A6E" w:rsidP="004C32B8">
            <w:pPr>
              <w:pStyle w:val="BodyText"/>
              <w:spacing w:after="0"/>
              <w:rPr>
                <w:noProof/>
              </w:rPr>
            </w:pPr>
          </w:p>
        </w:tc>
        <w:tc>
          <w:tcPr>
            <w:tcW w:w="46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86C79C" w14:textId="3F4D07E1" w:rsidR="00BC4A6E" w:rsidRPr="003852FD" w:rsidRDefault="00BC4A6E" w:rsidP="004C32B8">
            <w:pPr>
              <w:pStyle w:val="BodyText"/>
              <w:spacing w:after="0"/>
              <w:rPr>
                <w:i/>
                <w:noProof/>
                <w:sz w:val="18"/>
              </w:rPr>
            </w:pPr>
          </w:p>
        </w:tc>
      </w:tr>
      <w:tr w:rsidR="00BC4A6E" w14:paraId="3AFEB3B8" w14:textId="77777777" w:rsidTr="00BC4A6E">
        <w:trPr>
          <w:gridAfter w:val="1"/>
          <w:wAfter w:w="301" w:type="dxa"/>
        </w:trPr>
        <w:tc>
          <w:tcPr>
            <w:tcW w:w="23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D0143B" w14:textId="77777777" w:rsidR="00BC4A6E" w:rsidRPr="00187A41" w:rsidRDefault="00BC4A6E" w:rsidP="004C32B8">
            <w:pPr>
              <w:rPr>
                <w:b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A4D6EC" w14:textId="77777777" w:rsidR="00BC4A6E" w:rsidRPr="00163A6B" w:rsidRDefault="00BC4A6E" w:rsidP="004C32B8"/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D6247A" w14:textId="77777777" w:rsidR="00BC4A6E" w:rsidRPr="00163A6B" w:rsidRDefault="00BC4A6E" w:rsidP="004C32B8"/>
        </w:tc>
        <w:tc>
          <w:tcPr>
            <w:tcW w:w="42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424930" w14:textId="77777777" w:rsidR="00BC4A6E" w:rsidRDefault="00BC4A6E" w:rsidP="004C32B8"/>
        </w:tc>
      </w:tr>
      <w:tr w:rsidR="00BC4A6E" w14:paraId="3462B4E5" w14:textId="77777777" w:rsidTr="00BC4A6E">
        <w:trPr>
          <w:gridAfter w:val="6"/>
          <w:wAfter w:w="4879" w:type="dxa"/>
        </w:trPr>
        <w:tc>
          <w:tcPr>
            <w:tcW w:w="5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41684B" w14:textId="77777777" w:rsidR="00BC4A6E" w:rsidRPr="00163A6B" w:rsidRDefault="00BC4A6E" w:rsidP="004C32B8">
            <w:r>
              <w:rPr>
                <w:b/>
              </w:rPr>
              <w:t>DOCUMENTS DE REFERENCE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4AE5E7" w14:textId="77777777" w:rsidR="00BC4A6E" w:rsidRDefault="00BC4A6E" w:rsidP="004C32B8"/>
        </w:tc>
      </w:tr>
      <w:tr w:rsidR="00BC4A6E" w:rsidRPr="009929FF" w14:paraId="3622D83D" w14:textId="77777777" w:rsidTr="00BC4A6E">
        <w:trPr>
          <w:gridAfter w:val="2"/>
          <w:wAfter w:w="425" w:type="dxa"/>
        </w:trPr>
        <w:tc>
          <w:tcPr>
            <w:tcW w:w="9214" w:type="dxa"/>
            <w:gridSpan w:val="9"/>
            <w:tcBorders>
              <w:top w:val="nil"/>
              <w:bottom w:val="nil"/>
            </w:tcBorders>
            <w:shd w:val="clear" w:color="auto" w:fill="0070C0"/>
          </w:tcPr>
          <w:p w14:paraId="49C29733" w14:textId="77777777" w:rsidR="00BC4A6E" w:rsidRPr="003852FD" w:rsidRDefault="00BC4A6E" w:rsidP="004C32B8">
            <w:pPr>
              <w:rPr>
                <w:color w:val="FFFFFF" w:themeColor="background1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  <w:shd w:val="clear" w:color="auto" w:fill="0070C0"/>
          </w:tcPr>
          <w:p w14:paraId="492F497B" w14:textId="77777777" w:rsidR="00BC4A6E" w:rsidRPr="003852FD" w:rsidRDefault="00BC4A6E" w:rsidP="004C32B8">
            <w:pPr>
              <w:rPr>
                <w:color w:val="FFFFFF" w:themeColor="background1"/>
              </w:rPr>
            </w:pPr>
            <w:r w:rsidRPr="003852FD">
              <w:rPr>
                <w:color w:val="FFFFFF" w:themeColor="background1"/>
              </w:rPr>
              <w:t>Date</w:t>
            </w:r>
          </w:p>
        </w:tc>
      </w:tr>
      <w:tr w:rsidR="00BC4A6E" w:rsidRPr="009929FF" w14:paraId="1A7EBC37" w14:textId="77777777" w:rsidTr="00BC4A6E">
        <w:trPr>
          <w:gridAfter w:val="2"/>
          <w:wAfter w:w="425" w:type="dxa"/>
          <w:ins w:id="31" w:author="duboisdulier@live.com" w:date="2021-02-21T09:00:00Z"/>
        </w:trPr>
        <w:tc>
          <w:tcPr>
            <w:tcW w:w="9214" w:type="dxa"/>
            <w:gridSpan w:val="9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71CE6CDB" w14:textId="1D76D043" w:rsidR="00BC4A6E" w:rsidRPr="00D60280" w:rsidRDefault="00BC4A6E" w:rsidP="004C32B8">
            <w:pPr>
              <w:rPr>
                <w:ins w:id="32" w:author="duboisdulier@live.com" w:date="2021-02-21T09:00:00Z"/>
                <w:color w:val="000000" w:themeColor="text1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1732FF74" w14:textId="77777777" w:rsidR="00BC4A6E" w:rsidRPr="00D60280" w:rsidRDefault="00BC4A6E" w:rsidP="004C32B8">
            <w:pPr>
              <w:rPr>
                <w:ins w:id="33" w:author="duboisdulier@live.com" w:date="2021-02-21T09:00:00Z"/>
                <w:color w:val="000000" w:themeColor="text1"/>
              </w:rPr>
            </w:pPr>
          </w:p>
        </w:tc>
      </w:tr>
      <w:tr w:rsidR="00BC4A6E" w:rsidRPr="009929FF" w14:paraId="0B6B506C" w14:textId="77777777" w:rsidTr="00BC4A6E">
        <w:trPr>
          <w:gridAfter w:val="2"/>
          <w:wAfter w:w="425" w:type="dxa"/>
          <w:ins w:id="34" w:author="duboisdulier@live.com" w:date="2021-02-21T09:00:00Z"/>
        </w:trPr>
        <w:tc>
          <w:tcPr>
            <w:tcW w:w="9214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B0750DE" w14:textId="77777777" w:rsidR="00BC4A6E" w:rsidRPr="00D60280" w:rsidRDefault="00BC4A6E" w:rsidP="004C32B8">
            <w:pPr>
              <w:rPr>
                <w:ins w:id="35" w:author="duboisdulier@live.com" w:date="2021-02-21T09:00:00Z"/>
                <w:color w:val="000000" w:themeColor="text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2B601AE" w14:textId="77777777" w:rsidR="00BC4A6E" w:rsidRPr="00D60280" w:rsidRDefault="00BC4A6E" w:rsidP="004C32B8">
            <w:pPr>
              <w:rPr>
                <w:ins w:id="36" w:author="duboisdulier@live.com" w:date="2021-02-21T09:00:00Z"/>
                <w:color w:val="000000" w:themeColor="text1"/>
              </w:rPr>
            </w:pPr>
          </w:p>
        </w:tc>
      </w:tr>
      <w:tr w:rsidR="00BC4A6E" w:rsidRPr="009929FF" w14:paraId="1E2D7717" w14:textId="77777777" w:rsidTr="00BC4A6E">
        <w:trPr>
          <w:gridAfter w:val="2"/>
          <w:wAfter w:w="425" w:type="dxa"/>
        </w:trPr>
        <w:tc>
          <w:tcPr>
            <w:tcW w:w="921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F8FB67" w14:textId="77777777" w:rsidR="00BC4A6E" w:rsidRDefault="00BC4A6E" w:rsidP="004C32B8"/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D172CA" w14:textId="77777777" w:rsidR="00BC4A6E" w:rsidRDefault="00BC4A6E" w:rsidP="004C32B8"/>
        </w:tc>
      </w:tr>
      <w:tr w:rsidR="00BC4A6E" w:rsidRPr="009929FF" w14:paraId="281CA0A5" w14:textId="77777777" w:rsidTr="00BC4A6E">
        <w:trPr>
          <w:gridAfter w:val="2"/>
          <w:wAfter w:w="425" w:type="dxa"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3E80AD" w14:textId="77777777" w:rsidR="00BC4A6E" w:rsidRDefault="00BC4A6E" w:rsidP="004C32B8"/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DB4616" w14:textId="77777777" w:rsidR="00BC4A6E" w:rsidRDefault="00BC4A6E" w:rsidP="004C32B8"/>
        </w:tc>
      </w:tr>
      <w:tr w:rsidR="00BC4A6E" w:rsidRPr="009929FF" w14:paraId="7AC3196E" w14:textId="77777777" w:rsidTr="00BC4A6E">
        <w:trPr>
          <w:gridAfter w:val="2"/>
          <w:wAfter w:w="425" w:type="dxa"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4BADEF" w14:textId="77777777" w:rsidR="00BC4A6E" w:rsidRPr="006F1936" w:rsidRDefault="00BC4A6E" w:rsidP="004C32B8"/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5C9B6B" w14:textId="77777777" w:rsidR="00BC4A6E" w:rsidRPr="006F1936" w:rsidRDefault="00BC4A6E" w:rsidP="004C32B8"/>
        </w:tc>
      </w:tr>
      <w:tr w:rsidR="00BC4A6E" w:rsidRPr="00B51AC1" w14:paraId="0F45A234" w14:textId="77777777" w:rsidTr="00BC4A6E">
        <w:trPr>
          <w:gridAfter w:val="2"/>
          <w:wAfter w:w="425" w:type="dxa"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B38EB1" w14:textId="77777777" w:rsidR="00BC4A6E" w:rsidRPr="00FF0B71" w:rsidRDefault="00BC4A6E" w:rsidP="00F144E3"/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75EE58" w14:textId="77777777" w:rsidR="00BC4A6E" w:rsidRPr="00FF0B71" w:rsidRDefault="00BC4A6E" w:rsidP="00F144E3"/>
        </w:tc>
      </w:tr>
      <w:tr w:rsidR="00BC4A6E" w:rsidRPr="00B51AC1" w14:paraId="63D33FB6" w14:textId="77777777" w:rsidTr="00BC4A6E">
        <w:trPr>
          <w:gridAfter w:val="2"/>
          <w:wAfter w:w="425" w:type="dxa"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6C5E82" w14:textId="77777777" w:rsidR="00BC4A6E" w:rsidRPr="004C32B8" w:rsidRDefault="00BC4A6E" w:rsidP="00F144E3">
            <w:pPr>
              <w:rPr>
                <w:highlight w:val="cyan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29537" w14:textId="77777777" w:rsidR="00BC4A6E" w:rsidRPr="004C32B8" w:rsidRDefault="00BC4A6E" w:rsidP="00F144E3">
            <w:pPr>
              <w:rPr>
                <w:highlight w:val="cyan"/>
              </w:rPr>
            </w:pPr>
          </w:p>
        </w:tc>
      </w:tr>
    </w:tbl>
    <w:p w14:paraId="3A401610" w14:textId="77777777" w:rsidR="00424BF2" w:rsidRDefault="00424BF2">
      <w:pPr>
        <w:jc w:val="left"/>
      </w:pPr>
      <w:bookmarkStart w:id="37" w:name="_Hlk514658613"/>
      <w:bookmarkStart w:id="38" w:name="_Hlk494297228"/>
      <w:bookmarkEnd w:id="29"/>
      <w:r>
        <w:br w:type="page"/>
      </w:r>
    </w:p>
    <w:p w14:paraId="479B41B3" w14:textId="70065883" w:rsidR="00213192" w:rsidRDefault="00C85F54" w:rsidP="00A22B45">
      <w:pPr>
        <w:pStyle w:val="Header"/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461E87B5" wp14:editId="0611B2D5">
                <wp:simplePos x="0" y="0"/>
                <wp:positionH relativeFrom="margin">
                  <wp:posOffset>1171575</wp:posOffset>
                </wp:positionH>
                <wp:positionV relativeFrom="paragraph">
                  <wp:posOffset>92710</wp:posOffset>
                </wp:positionV>
                <wp:extent cx="2600325" cy="866775"/>
                <wp:effectExtent l="0" t="0" r="0" b="0"/>
                <wp:wrapNone/>
                <wp:docPr id="74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0032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1326DF" w14:textId="77777777" w:rsidR="00007289" w:rsidRDefault="00007289" w:rsidP="000D0FB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1E87B5" id="Rectangle 121" o:spid="_x0000_s1043" style="position:absolute;left:0;text-align:left;margin-left:92.25pt;margin-top:7.3pt;width:204.75pt;height:68.25pt;z-index:251604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" filled="f" stroked="f" strokeweight="2pt">
                <v:textbox>
                  <w:txbxContent>
                    <w:p w14:paraId="201326DF" w14:textId="77777777" w:rsidR="00007289" w:rsidRDefault="00007289" w:rsidP="000D0FBF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A343A5C" w14:textId="77777777" w:rsidR="00213192" w:rsidRDefault="00213192" w:rsidP="00A22B45">
      <w:pPr>
        <w:pStyle w:val="Header"/>
      </w:pPr>
    </w:p>
    <w:p w14:paraId="30AF9618" w14:textId="77777777" w:rsidR="00213192" w:rsidRDefault="00213192" w:rsidP="00A22B45">
      <w:pPr>
        <w:pStyle w:val="Header"/>
      </w:pPr>
    </w:p>
    <w:p w14:paraId="5B1DD2CF" w14:textId="77777777" w:rsidR="00B76EEA" w:rsidRDefault="00B76EEA" w:rsidP="00A22B45">
      <w:pPr>
        <w:pStyle w:val="Header"/>
      </w:pPr>
    </w:p>
    <w:p w14:paraId="222D42F7" w14:textId="77777777" w:rsidR="00B76EEA" w:rsidRDefault="00B76EEA" w:rsidP="00A22B45">
      <w:pPr>
        <w:pStyle w:val="Header"/>
      </w:pPr>
    </w:p>
    <w:p w14:paraId="3D6EC98F" w14:textId="77777777" w:rsidR="00213192" w:rsidRDefault="00213192" w:rsidP="00A22B45">
      <w:pPr>
        <w:pStyle w:val="Header"/>
      </w:pPr>
    </w:p>
    <w:p w14:paraId="5E3745E5" w14:textId="77777777" w:rsidR="00213192" w:rsidRPr="002772DA" w:rsidRDefault="004B1362" w:rsidP="002772DA">
      <w:pPr>
        <w:ind w:left="2410"/>
        <w:jc w:val="left"/>
        <w:rPr>
          <w:b/>
          <w:color w:val="002060"/>
          <w:sz w:val="28"/>
        </w:rPr>
      </w:pPr>
      <w:r w:rsidRPr="002772DA">
        <w:rPr>
          <w:b/>
          <w:color w:val="002060"/>
          <w:sz w:val="28"/>
        </w:rPr>
        <w:t>Spécifications Fonctionnelles Détaillées</w:t>
      </w:r>
    </w:p>
    <w:p w14:paraId="09813EF5" w14:textId="77777777" w:rsidR="00D6366D" w:rsidRDefault="00D6366D" w:rsidP="002772DA">
      <w:pPr>
        <w:ind w:left="2410"/>
        <w:jc w:val="left"/>
        <w:rPr>
          <w:b/>
        </w:rPr>
      </w:pPr>
    </w:p>
    <w:p w14:paraId="3E58EB89" w14:textId="2B2B20AD" w:rsidR="004C27A6" w:rsidRDefault="00781FB5" w:rsidP="002772DA">
      <w:pPr>
        <w:ind w:left="2410"/>
        <w:jc w:val="left"/>
        <w:rPr>
          <w:b/>
        </w:rPr>
      </w:pPr>
      <w:r>
        <w:rPr>
          <w:b/>
        </w:rPr>
        <w:t>MWS - Backend</w:t>
      </w:r>
      <w:del w:id="39" w:author="duboisdulier@live.com" w:date="2021-02-21T09:01:00Z">
        <w:r w:rsidR="008E3410" w:rsidDel="00547B81">
          <w:rPr>
            <w:b/>
          </w:rPr>
          <w:delText>, MWS</w:delText>
        </w:r>
      </w:del>
    </w:p>
    <w:p w14:paraId="7450B8E3" w14:textId="77777777" w:rsidR="00D6366D" w:rsidRPr="004C27A6" w:rsidRDefault="00D6366D" w:rsidP="002772DA">
      <w:pPr>
        <w:ind w:left="2410"/>
        <w:jc w:val="left"/>
        <w:rPr>
          <w:b/>
        </w:rPr>
      </w:pPr>
    </w:p>
    <w:p w14:paraId="57D1DFAA" w14:textId="77777777" w:rsidR="00F3721C" w:rsidRDefault="00F3721C" w:rsidP="002772DA">
      <w:pPr>
        <w:ind w:left="2410"/>
        <w:jc w:val="left"/>
        <w:rPr>
          <w:highlight w:val="yellow"/>
        </w:rPr>
      </w:pPr>
    </w:p>
    <w:p w14:paraId="297E58B2" w14:textId="43C50709" w:rsidR="00213192" w:rsidRPr="00F144E3" w:rsidRDefault="00A06B25" w:rsidP="002772DA">
      <w:pPr>
        <w:ind w:left="2410"/>
        <w:jc w:val="left"/>
      </w:pPr>
      <w:r w:rsidRPr="00F144E3">
        <w:t xml:space="preserve">Version </w:t>
      </w:r>
      <w:r w:rsidR="00F20B07" w:rsidRPr="00F144E3">
        <w:t>1.</w:t>
      </w:r>
      <w:del w:id="40" w:author="duboisdulier@live.com" w:date="2021-02-21T08:52:00Z">
        <w:r w:rsidR="001B5023" w:rsidDel="00D60280">
          <w:delText>0</w:delText>
        </w:r>
      </w:del>
      <w:r w:rsidR="00781FB5">
        <w:t>0</w:t>
      </w:r>
    </w:p>
    <w:p w14:paraId="6F1D79A1" w14:textId="403E0910" w:rsidR="00213192" w:rsidRDefault="001B5023" w:rsidP="002772DA">
      <w:pPr>
        <w:ind w:left="2410"/>
        <w:jc w:val="left"/>
      </w:pPr>
      <w:del w:id="41" w:author="duboisdulier@live.com" w:date="2021-02-21T08:52:00Z">
        <w:r w:rsidDel="00D60280">
          <w:delText>0</w:delText>
        </w:r>
        <w:r w:rsidR="001010CC" w:rsidDel="00D60280">
          <w:delText>9</w:delText>
        </w:r>
        <w:r w:rsidDel="00D60280">
          <w:delText xml:space="preserve"> décembre</w:delText>
        </w:r>
        <w:r w:rsidR="00CA33CF" w:rsidDel="00D60280">
          <w:delText xml:space="preserve"> 2020</w:delText>
        </w:r>
      </w:del>
      <w:r w:rsidR="00781FB5">
        <w:t>21</w:t>
      </w:r>
      <w:r w:rsidR="004B5EDC">
        <w:t xml:space="preserve"> </w:t>
      </w:r>
      <w:r w:rsidR="00781FB5">
        <w:t>avril 2023</w:t>
      </w:r>
    </w:p>
    <w:p w14:paraId="58D014F1" w14:textId="77777777" w:rsidR="00213192" w:rsidRDefault="00213192" w:rsidP="002772DA">
      <w:pPr>
        <w:ind w:left="2410"/>
        <w:jc w:val="left"/>
      </w:pPr>
    </w:p>
    <w:p w14:paraId="41C03A57" w14:textId="77777777" w:rsidR="00213192" w:rsidRDefault="009B0B1F" w:rsidP="002772DA">
      <w:pPr>
        <w:ind w:left="2410"/>
        <w:jc w:val="left"/>
      </w:pPr>
      <w:r>
        <w:t>Copyright © Document Image Solutions. Tous droits réservés.</w:t>
      </w:r>
    </w:p>
    <w:p w14:paraId="068AFED0" w14:textId="77777777" w:rsidR="00213192" w:rsidRDefault="00213192" w:rsidP="00A22B45"/>
    <w:p w14:paraId="1D5E37EC" w14:textId="77777777" w:rsidR="009B0B1F" w:rsidRDefault="009B0B1F" w:rsidP="00A22B45"/>
    <w:p w14:paraId="429421B7" w14:textId="77777777" w:rsidR="001131A6" w:rsidRDefault="001131A6" w:rsidP="00A22B45"/>
    <w:p w14:paraId="47DE402C" w14:textId="77777777" w:rsidR="001131A6" w:rsidRDefault="001131A6" w:rsidP="00A22B45"/>
    <w:p w14:paraId="3450B7E5" w14:textId="77777777" w:rsidR="001131A6" w:rsidRDefault="001131A6" w:rsidP="00A22B45"/>
    <w:p w14:paraId="17AB92DA" w14:textId="77777777" w:rsidR="002772DA" w:rsidRDefault="002772DA" w:rsidP="002772DA">
      <w:pPr>
        <w:ind w:left="2410"/>
      </w:pPr>
    </w:p>
    <w:p w14:paraId="2C2D73B0" w14:textId="77777777" w:rsidR="002772DA" w:rsidRDefault="002772DA" w:rsidP="002772DA">
      <w:pPr>
        <w:ind w:left="2410"/>
      </w:pPr>
    </w:p>
    <w:p w14:paraId="66BBED25" w14:textId="77777777" w:rsidR="002772DA" w:rsidRDefault="002772DA" w:rsidP="002772DA">
      <w:pPr>
        <w:pBdr>
          <w:top w:val="single" w:sz="4" w:space="0" w:color="000080"/>
          <w:bottom w:val="single" w:sz="4" w:space="1" w:color="000080"/>
        </w:pBdr>
        <w:ind w:left="2410"/>
        <w:rPr>
          <w:b/>
        </w:rPr>
      </w:pPr>
    </w:p>
    <w:p w14:paraId="528585D9" w14:textId="77777777" w:rsidR="002772DA" w:rsidRPr="00856BBB" w:rsidRDefault="002772DA" w:rsidP="002772DA">
      <w:pPr>
        <w:pBdr>
          <w:top w:val="single" w:sz="4" w:space="0" w:color="000080"/>
          <w:bottom w:val="single" w:sz="4" w:space="1" w:color="000080"/>
        </w:pBdr>
        <w:ind w:left="2410"/>
        <w:rPr>
          <w:i/>
        </w:rPr>
      </w:pPr>
      <w:r>
        <w:rPr>
          <w:b/>
        </w:rPr>
        <w:t>Note : </w:t>
      </w:r>
    </w:p>
    <w:p w14:paraId="676CB4C4" w14:textId="77777777" w:rsidR="002772DA" w:rsidRPr="00856BBB" w:rsidRDefault="002772DA" w:rsidP="002772DA">
      <w:pPr>
        <w:pBdr>
          <w:top w:val="single" w:sz="4" w:space="0" w:color="000080"/>
          <w:bottom w:val="single" w:sz="4" w:space="1" w:color="000080"/>
        </w:pBdr>
        <w:ind w:left="2410"/>
        <w:rPr>
          <w:b/>
          <w:i/>
        </w:rPr>
      </w:pPr>
    </w:p>
    <w:p w14:paraId="505FA25D" w14:textId="77777777" w:rsidR="002772DA" w:rsidRPr="00856BBB" w:rsidRDefault="002772DA" w:rsidP="002772DA">
      <w:pPr>
        <w:pBdr>
          <w:top w:val="single" w:sz="4" w:space="0" w:color="000080"/>
          <w:bottom w:val="single" w:sz="4" w:space="1" w:color="000080"/>
        </w:pBdr>
        <w:ind w:left="2410"/>
        <w:rPr>
          <w:i/>
        </w:rPr>
      </w:pPr>
      <w:r w:rsidRPr="00856BBB">
        <w:rPr>
          <w:i/>
        </w:rPr>
        <w:t xml:space="preserve">Aucune partie de ce document, ne peut être reproduite, transmise, traduite ou stockée en direction d’une personne physique ou morale extérieure à </w:t>
      </w:r>
      <w:r>
        <w:rPr>
          <w:i/>
        </w:rPr>
        <w:t>l’organisme</w:t>
      </w:r>
      <w:r w:rsidRPr="00856BBB">
        <w:rPr>
          <w:i/>
        </w:rPr>
        <w:t xml:space="preserve"> ayant acquis une licence SDP Mercure ou Mercure sans l’accord préalable de Document Image Solutions</w:t>
      </w:r>
    </w:p>
    <w:p w14:paraId="7FE4977B" w14:textId="77777777" w:rsidR="002772DA" w:rsidRDefault="002772DA" w:rsidP="002772DA">
      <w:pPr>
        <w:pBdr>
          <w:top w:val="single" w:sz="4" w:space="0" w:color="000080"/>
          <w:bottom w:val="single" w:sz="4" w:space="1" w:color="000080"/>
        </w:pBdr>
        <w:ind w:left="2410"/>
      </w:pPr>
    </w:p>
    <w:p w14:paraId="7F9457BE" w14:textId="77777777" w:rsidR="001131A6" w:rsidRDefault="001131A6" w:rsidP="00A22B45">
      <w:pPr>
        <w:pStyle w:val="BodyTextIndent2"/>
      </w:pPr>
    </w:p>
    <w:p w14:paraId="78F72335" w14:textId="77777777" w:rsidR="001131A6" w:rsidRPr="002772DA" w:rsidRDefault="001131A6" w:rsidP="002772DA">
      <w:pPr>
        <w:ind w:left="2410"/>
        <w:rPr>
          <w:sz w:val="18"/>
          <w:szCs w:val="18"/>
        </w:rPr>
      </w:pPr>
      <w:r w:rsidRPr="002772DA">
        <w:rPr>
          <w:sz w:val="18"/>
          <w:szCs w:val="18"/>
        </w:rPr>
        <w:t xml:space="preserve">Ce document contient des informations qui sont sujettes à changement sans avertissement. </w:t>
      </w:r>
    </w:p>
    <w:p w14:paraId="3C0EACF4" w14:textId="77777777" w:rsidR="001131A6" w:rsidRDefault="001131A6" w:rsidP="00A22B45">
      <w:pPr>
        <w:pStyle w:val="BodyTextIndent2"/>
      </w:pPr>
    </w:p>
    <w:p w14:paraId="1A0DDA7E" w14:textId="77777777" w:rsidR="001131A6" w:rsidRPr="002772DA" w:rsidRDefault="001131A6" w:rsidP="002772DA">
      <w:pPr>
        <w:ind w:left="1690" w:firstLine="720"/>
        <w:rPr>
          <w:b/>
        </w:rPr>
      </w:pPr>
      <w:r w:rsidRPr="002772DA">
        <w:rPr>
          <w:b/>
        </w:rPr>
        <w:t xml:space="preserve">Document Image Solutions </w:t>
      </w:r>
    </w:p>
    <w:p w14:paraId="2083E30D" w14:textId="77777777" w:rsidR="001131A6" w:rsidRPr="002772DA" w:rsidRDefault="001131A6" w:rsidP="002772DA">
      <w:pPr>
        <w:ind w:left="1690" w:firstLine="720"/>
        <w:jc w:val="left"/>
        <w:rPr>
          <w:i/>
          <w:iCs/>
          <w:color w:val="000080"/>
        </w:rPr>
      </w:pPr>
      <w:r w:rsidRPr="002772DA">
        <w:rPr>
          <w:i/>
          <w:iCs/>
          <w:color w:val="000080"/>
        </w:rPr>
        <w:t>Valoriser les contenus écrits, parlés ou filmés</w:t>
      </w:r>
    </w:p>
    <w:p w14:paraId="7EAA23F0" w14:textId="77777777" w:rsidR="001131A6" w:rsidRDefault="001131A6" w:rsidP="002772DA">
      <w:pPr>
        <w:ind w:left="2410"/>
      </w:pPr>
      <w:r>
        <w:t xml:space="preserve">Pavillon </w:t>
      </w:r>
      <w:r w:rsidR="00517AC5">
        <w:t>Izarbel</w:t>
      </w:r>
    </w:p>
    <w:p w14:paraId="6031B38F" w14:textId="77777777" w:rsidR="001131A6" w:rsidRDefault="001131A6" w:rsidP="002772DA">
      <w:pPr>
        <w:ind w:left="2410"/>
      </w:pPr>
      <w:r>
        <w:t>2 Terrasses Claude Shannon</w:t>
      </w:r>
    </w:p>
    <w:p w14:paraId="6DC25B13" w14:textId="77777777" w:rsidR="001131A6" w:rsidRDefault="001131A6" w:rsidP="002772DA">
      <w:pPr>
        <w:ind w:left="2410"/>
      </w:pPr>
      <w:r>
        <w:t>64210 Bidart France</w:t>
      </w:r>
    </w:p>
    <w:p w14:paraId="542CD7D8" w14:textId="77777777" w:rsidR="001131A6" w:rsidRPr="00FA340E" w:rsidRDefault="001131A6" w:rsidP="002772DA">
      <w:pPr>
        <w:ind w:left="2410"/>
      </w:pPr>
      <w:r w:rsidRPr="00FA340E">
        <w:t xml:space="preserve">05 59 23 73 21 </w:t>
      </w:r>
    </w:p>
    <w:p w14:paraId="576161B1" w14:textId="77777777" w:rsidR="002772DA" w:rsidRDefault="00000000" w:rsidP="002772DA">
      <w:pPr>
        <w:pStyle w:val="BodyTextIndent2"/>
        <w:ind w:left="2160" w:firstLine="250"/>
      </w:pPr>
      <w:hyperlink r:id="rId18" w:history="1">
        <w:r w:rsidR="001131A6" w:rsidRPr="001131A6">
          <w:rPr>
            <w:rStyle w:val="Hyperlink"/>
          </w:rPr>
          <w:t>www.docimsol.eu</w:t>
        </w:r>
      </w:hyperlink>
      <w:bookmarkEnd w:id="37"/>
    </w:p>
    <w:p w14:paraId="4DEDB68A" w14:textId="77777777" w:rsidR="00213192" w:rsidRDefault="009B0B1F" w:rsidP="002772DA">
      <w:pPr>
        <w:pStyle w:val="BodyTextIndent2"/>
        <w:ind w:left="0"/>
        <w:jc w:val="center"/>
        <w:rPr>
          <w:b/>
          <w:noProof/>
          <w:color w:val="244061" w:themeColor="accent1" w:themeShade="80"/>
          <w:sz w:val="28"/>
        </w:rPr>
      </w:pPr>
      <w:r>
        <w:br w:type="page"/>
      </w:r>
      <w:bookmarkEnd w:id="38"/>
      <w:r w:rsidR="004B1362" w:rsidRPr="004B1362">
        <w:rPr>
          <w:b/>
          <w:noProof/>
          <w:color w:val="244061" w:themeColor="accent1" w:themeShade="80"/>
          <w:sz w:val="28"/>
        </w:rPr>
        <w:lastRenderedPageBreak/>
        <w:t>Table des matières</w:t>
      </w:r>
    </w:p>
    <w:p w14:paraId="4E00F95A" w14:textId="3CE540A2" w:rsidR="00AB30A6" w:rsidRDefault="009140A2">
      <w:pPr>
        <w:pStyle w:val="TOC1"/>
        <w:tabs>
          <w:tab w:val="right" w:leader="dot" w:pos="10194"/>
        </w:tabs>
        <w:rPr>
          <w:rFonts w:eastAsiaTheme="minorEastAsia" w:cstheme="minorBidi"/>
          <w:b w:val="0"/>
          <w:bCs w:val="0"/>
          <w:caps w:val="0"/>
          <w:noProof/>
          <w:szCs w:val="22"/>
          <w:lang w:eastAsia="fr-FR"/>
        </w:rPr>
      </w:pPr>
      <w:r>
        <w:rPr>
          <w:b w:val="0"/>
          <w:bCs w:val="0"/>
          <w:caps w:val="0"/>
          <w:noProof/>
        </w:rPr>
        <w:fldChar w:fldCharType="begin"/>
      </w:r>
      <w:r w:rsidR="00860357">
        <w:rPr>
          <w:b w:val="0"/>
          <w:bCs w:val="0"/>
          <w:caps w:val="0"/>
          <w:noProof/>
        </w:rPr>
        <w:instrText xml:space="preserve"> TOC \o "1-4" \h \z \u </w:instrText>
      </w:r>
      <w:r>
        <w:rPr>
          <w:b w:val="0"/>
          <w:bCs w:val="0"/>
          <w:caps w:val="0"/>
          <w:noProof/>
        </w:rPr>
        <w:fldChar w:fldCharType="separate"/>
      </w:r>
      <w:hyperlink w:anchor="_Toc132979307" w:history="1">
        <w:r w:rsidR="00AB30A6" w:rsidRPr="00CD73A5">
          <w:rPr>
            <w:rStyle w:val="Hyperlink"/>
            <w:noProof/>
          </w:rPr>
          <w:t xml:space="preserve">   I –CONTEXTE ET OBJECTIFS</w:t>
        </w:r>
        <w:r w:rsidR="00AB30A6">
          <w:rPr>
            <w:noProof/>
            <w:webHidden/>
          </w:rPr>
          <w:tab/>
        </w:r>
        <w:r w:rsidR="00AB30A6">
          <w:rPr>
            <w:noProof/>
            <w:webHidden/>
          </w:rPr>
          <w:fldChar w:fldCharType="begin"/>
        </w:r>
        <w:r w:rsidR="00AB30A6">
          <w:rPr>
            <w:noProof/>
            <w:webHidden/>
          </w:rPr>
          <w:instrText xml:space="preserve"> PAGEREF _Toc132979307 \h </w:instrText>
        </w:r>
        <w:r w:rsidR="00AB30A6">
          <w:rPr>
            <w:noProof/>
            <w:webHidden/>
          </w:rPr>
        </w:r>
        <w:r w:rsidR="00AB30A6">
          <w:rPr>
            <w:noProof/>
            <w:webHidden/>
          </w:rPr>
          <w:fldChar w:fldCharType="separate"/>
        </w:r>
        <w:r w:rsidR="00AB30A6">
          <w:rPr>
            <w:noProof/>
            <w:webHidden/>
          </w:rPr>
          <w:t>5</w:t>
        </w:r>
        <w:r w:rsidR="00AB30A6">
          <w:rPr>
            <w:noProof/>
            <w:webHidden/>
          </w:rPr>
          <w:fldChar w:fldCharType="end"/>
        </w:r>
      </w:hyperlink>
    </w:p>
    <w:p w14:paraId="166AD5BA" w14:textId="14528A1C" w:rsidR="00AB30A6" w:rsidRDefault="00000000">
      <w:pPr>
        <w:pStyle w:val="TOC2"/>
        <w:tabs>
          <w:tab w:val="right" w:leader="dot" w:pos="10194"/>
        </w:tabs>
        <w:rPr>
          <w:rFonts w:eastAsiaTheme="minorEastAsia" w:cstheme="minorBidi"/>
          <w:smallCaps w:val="0"/>
          <w:noProof/>
          <w:szCs w:val="22"/>
          <w:lang w:eastAsia="fr-FR"/>
        </w:rPr>
      </w:pPr>
      <w:hyperlink w:anchor="_Toc132979308" w:history="1">
        <w:r w:rsidR="00AB30A6" w:rsidRPr="00CD73A5">
          <w:rPr>
            <w:rStyle w:val="Hyperlink"/>
            <w:noProof/>
          </w:rPr>
          <w:t>I.1 Objectifs</w:t>
        </w:r>
        <w:r w:rsidR="00AB30A6">
          <w:rPr>
            <w:noProof/>
            <w:webHidden/>
          </w:rPr>
          <w:tab/>
        </w:r>
        <w:r w:rsidR="00AB30A6">
          <w:rPr>
            <w:noProof/>
            <w:webHidden/>
          </w:rPr>
          <w:fldChar w:fldCharType="begin"/>
        </w:r>
        <w:r w:rsidR="00AB30A6">
          <w:rPr>
            <w:noProof/>
            <w:webHidden/>
          </w:rPr>
          <w:instrText xml:space="preserve"> PAGEREF _Toc132979308 \h </w:instrText>
        </w:r>
        <w:r w:rsidR="00AB30A6">
          <w:rPr>
            <w:noProof/>
            <w:webHidden/>
          </w:rPr>
        </w:r>
        <w:r w:rsidR="00AB30A6">
          <w:rPr>
            <w:noProof/>
            <w:webHidden/>
          </w:rPr>
          <w:fldChar w:fldCharType="separate"/>
        </w:r>
        <w:r w:rsidR="00AB30A6">
          <w:rPr>
            <w:noProof/>
            <w:webHidden/>
          </w:rPr>
          <w:t>5</w:t>
        </w:r>
        <w:r w:rsidR="00AB30A6">
          <w:rPr>
            <w:noProof/>
            <w:webHidden/>
          </w:rPr>
          <w:fldChar w:fldCharType="end"/>
        </w:r>
      </w:hyperlink>
    </w:p>
    <w:p w14:paraId="1B9606DB" w14:textId="41498981" w:rsidR="00AB30A6" w:rsidRDefault="00000000">
      <w:pPr>
        <w:pStyle w:val="TOC2"/>
        <w:tabs>
          <w:tab w:val="right" w:leader="dot" w:pos="10194"/>
        </w:tabs>
        <w:rPr>
          <w:rFonts w:eastAsiaTheme="minorEastAsia" w:cstheme="minorBidi"/>
          <w:smallCaps w:val="0"/>
          <w:noProof/>
          <w:szCs w:val="22"/>
          <w:lang w:eastAsia="fr-FR"/>
        </w:rPr>
      </w:pPr>
      <w:hyperlink w:anchor="_Toc132979309" w:history="1">
        <w:r w:rsidR="00AB30A6" w:rsidRPr="00CD73A5">
          <w:rPr>
            <w:rStyle w:val="Hyperlink"/>
            <w:noProof/>
          </w:rPr>
          <w:t>I.2 Périmètre du document</w:t>
        </w:r>
        <w:r w:rsidR="00AB30A6">
          <w:rPr>
            <w:noProof/>
            <w:webHidden/>
          </w:rPr>
          <w:tab/>
        </w:r>
        <w:r w:rsidR="00AB30A6">
          <w:rPr>
            <w:noProof/>
            <w:webHidden/>
          </w:rPr>
          <w:fldChar w:fldCharType="begin"/>
        </w:r>
        <w:r w:rsidR="00AB30A6">
          <w:rPr>
            <w:noProof/>
            <w:webHidden/>
          </w:rPr>
          <w:instrText xml:space="preserve"> PAGEREF _Toc132979309 \h </w:instrText>
        </w:r>
        <w:r w:rsidR="00AB30A6">
          <w:rPr>
            <w:noProof/>
            <w:webHidden/>
          </w:rPr>
        </w:r>
        <w:r w:rsidR="00AB30A6">
          <w:rPr>
            <w:noProof/>
            <w:webHidden/>
          </w:rPr>
          <w:fldChar w:fldCharType="separate"/>
        </w:r>
        <w:r w:rsidR="00AB30A6">
          <w:rPr>
            <w:noProof/>
            <w:webHidden/>
          </w:rPr>
          <w:t>5</w:t>
        </w:r>
        <w:r w:rsidR="00AB30A6">
          <w:rPr>
            <w:noProof/>
            <w:webHidden/>
          </w:rPr>
          <w:fldChar w:fldCharType="end"/>
        </w:r>
      </w:hyperlink>
    </w:p>
    <w:p w14:paraId="6591C192" w14:textId="6D127690" w:rsidR="00AB30A6" w:rsidRDefault="00000000">
      <w:pPr>
        <w:pStyle w:val="TOC1"/>
        <w:tabs>
          <w:tab w:val="right" w:leader="dot" w:pos="10194"/>
        </w:tabs>
        <w:rPr>
          <w:rFonts w:eastAsiaTheme="minorEastAsia" w:cstheme="minorBidi"/>
          <w:b w:val="0"/>
          <w:bCs w:val="0"/>
          <w:caps w:val="0"/>
          <w:noProof/>
          <w:szCs w:val="22"/>
          <w:lang w:eastAsia="fr-FR"/>
        </w:rPr>
      </w:pPr>
      <w:hyperlink w:anchor="_Toc132979310" w:history="1">
        <w:r w:rsidR="00AB30A6" w:rsidRPr="00CD73A5">
          <w:rPr>
            <w:rStyle w:val="Hyperlink"/>
            <w:noProof/>
          </w:rPr>
          <w:t xml:space="preserve">   II – INFRASTRUCTURE MWS EXPRESS</w:t>
        </w:r>
        <w:r w:rsidR="00AB30A6">
          <w:rPr>
            <w:noProof/>
            <w:webHidden/>
          </w:rPr>
          <w:tab/>
        </w:r>
        <w:r w:rsidR="00AB30A6">
          <w:rPr>
            <w:noProof/>
            <w:webHidden/>
          </w:rPr>
          <w:fldChar w:fldCharType="begin"/>
        </w:r>
        <w:r w:rsidR="00AB30A6">
          <w:rPr>
            <w:noProof/>
            <w:webHidden/>
          </w:rPr>
          <w:instrText xml:space="preserve"> PAGEREF _Toc132979310 \h </w:instrText>
        </w:r>
        <w:r w:rsidR="00AB30A6">
          <w:rPr>
            <w:noProof/>
            <w:webHidden/>
          </w:rPr>
        </w:r>
        <w:r w:rsidR="00AB30A6">
          <w:rPr>
            <w:noProof/>
            <w:webHidden/>
          </w:rPr>
          <w:fldChar w:fldCharType="separate"/>
        </w:r>
        <w:r w:rsidR="00AB30A6">
          <w:rPr>
            <w:noProof/>
            <w:webHidden/>
          </w:rPr>
          <w:t>6</w:t>
        </w:r>
        <w:r w:rsidR="00AB30A6">
          <w:rPr>
            <w:noProof/>
            <w:webHidden/>
          </w:rPr>
          <w:fldChar w:fldCharType="end"/>
        </w:r>
      </w:hyperlink>
    </w:p>
    <w:p w14:paraId="23BBD8DB" w14:textId="3495F449" w:rsidR="00AB30A6" w:rsidRDefault="00000000">
      <w:pPr>
        <w:pStyle w:val="TOC2"/>
        <w:tabs>
          <w:tab w:val="right" w:leader="dot" w:pos="10194"/>
        </w:tabs>
        <w:rPr>
          <w:rFonts w:eastAsiaTheme="minorEastAsia" w:cstheme="minorBidi"/>
          <w:smallCaps w:val="0"/>
          <w:noProof/>
          <w:szCs w:val="22"/>
          <w:lang w:eastAsia="fr-FR"/>
        </w:rPr>
      </w:pPr>
      <w:hyperlink w:anchor="_Toc132979311" w:history="1">
        <w:r w:rsidR="00AB30A6" w:rsidRPr="00CD73A5">
          <w:rPr>
            <w:rStyle w:val="Hyperlink"/>
            <w:noProof/>
          </w:rPr>
          <w:t>II.1 Synoptique fonctionnel</w:t>
        </w:r>
        <w:r w:rsidR="00AB30A6">
          <w:rPr>
            <w:noProof/>
            <w:webHidden/>
          </w:rPr>
          <w:tab/>
        </w:r>
        <w:r w:rsidR="00AB30A6">
          <w:rPr>
            <w:noProof/>
            <w:webHidden/>
          </w:rPr>
          <w:fldChar w:fldCharType="begin"/>
        </w:r>
        <w:r w:rsidR="00AB30A6">
          <w:rPr>
            <w:noProof/>
            <w:webHidden/>
          </w:rPr>
          <w:instrText xml:space="preserve"> PAGEREF _Toc132979311 \h </w:instrText>
        </w:r>
        <w:r w:rsidR="00AB30A6">
          <w:rPr>
            <w:noProof/>
            <w:webHidden/>
          </w:rPr>
        </w:r>
        <w:r w:rsidR="00AB30A6">
          <w:rPr>
            <w:noProof/>
            <w:webHidden/>
          </w:rPr>
          <w:fldChar w:fldCharType="separate"/>
        </w:r>
        <w:r w:rsidR="00AB30A6">
          <w:rPr>
            <w:noProof/>
            <w:webHidden/>
          </w:rPr>
          <w:t>6</w:t>
        </w:r>
        <w:r w:rsidR="00AB30A6">
          <w:rPr>
            <w:noProof/>
            <w:webHidden/>
          </w:rPr>
          <w:fldChar w:fldCharType="end"/>
        </w:r>
      </w:hyperlink>
    </w:p>
    <w:p w14:paraId="787B02BA" w14:textId="65DD8920" w:rsidR="00AB30A6" w:rsidRDefault="00000000">
      <w:pPr>
        <w:pStyle w:val="TOC2"/>
        <w:tabs>
          <w:tab w:val="right" w:leader="dot" w:pos="10194"/>
        </w:tabs>
        <w:rPr>
          <w:rFonts w:eastAsiaTheme="minorEastAsia" w:cstheme="minorBidi"/>
          <w:smallCaps w:val="0"/>
          <w:noProof/>
          <w:szCs w:val="22"/>
          <w:lang w:eastAsia="fr-FR"/>
        </w:rPr>
      </w:pPr>
      <w:hyperlink w:anchor="_Toc132979312" w:history="1">
        <w:r w:rsidR="00AB30A6" w:rsidRPr="00CD73A5">
          <w:rPr>
            <w:rStyle w:val="Hyperlink"/>
            <w:noProof/>
          </w:rPr>
          <w:t>II.2 Ressources matérielles</w:t>
        </w:r>
        <w:r w:rsidR="00AB30A6">
          <w:rPr>
            <w:noProof/>
            <w:webHidden/>
          </w:rPr>
          <w:tab/>
        </w:r>
        <w:r w:rsidR="00AB30A6">
          <w:rPr>
            <w:noProof/>
            <w:webHidden/>
          </w:rPr>
          <w:fldChar w:fldCharType="begin"/>
        </w:r>
        <w:r w:rsidR="00AB30A6">
          <w:rPr>
            <w:noProof/>
            <w:webHidden/>
          </w:rPr>
          <w:instrText xml:space="preserve"> PAGEREF _Toc132979312 \h </w:instrText>
        </w:r>
        <w:r w:rsidR="00AB30A6">
          <w:rPr>
            <w:noProof/>
            <w:webHidden/>
          </w:rPr>
        </w:r>
        <w:r w:rsidR="00AB30A6">
          <w:rPr>
            <w:noProof/>
            <w:webHidden/>
          </w:rPr>
          <w:fldChar w:fldCharType="separate"/>
        </w:r>
        <w:r w:rsidR="00AB30A6">
          <w:rPr>
            <w:noProof/>
            <w:webHidden/>
          </w:rPr>
          <w:t>6</w:t>
        </w:r>
        <w:r w:rsidR="00AB30A6">
          <w:rPr>
            <w:noProof/>
            <w:webHidden/>
          </w:rPr>
          <w:fldChar w:fldCharType="end"/>
        </w:r>
      </w:hyperlink>
    </w:p>
    <w:p w14:paraId="22248A1D" w14:textId="25AE3C2B" w:rsidR="00AB30A6" w:rsidRDefault="00000000">
      <w:pPr>
        <w:pStyle w:val="TOC2"/>
        <w:tabs>
          <w:tab w:val="right" w:leader="dot" w:pos="10194"/>
        </w:tabs>
        <w:rPr>
          <w:rFonts w:eastAsiaTheme="minorEastAsia" w:cstheme="minorBidi"/>
          <w:smallCaps w:val="0"/>
          <w:noProof/>
          <w:szCs w:val="22"/>
          <w:lang w:eastAsia="fr-FR"/>
        </w:rPr>
      </w:pPr>
      <w:hyperlink w:anchor="_Toc132979313" w:history="1">
        <w:r w:rsidR="00AB30A6" w:rsidRPr="00CD73A5">
          <w:rPr>
            <w:rStyle w:val="Hyperlink"/>
            <w:noProof/>
          </w:rPr>
          <w:t>II.3 Reprise d’activité en cas d’incident</w:t>
        </w:r>
        <w:r w:rsidR="00AB30A6">
          <w:rPr>
            <w:noProof/>
            <w:webHidden/>
          </w:rPr>
          <w:tab/>
        </w:r>
        <w:r w:rsidR="00AB30A6">
          <w:rPr>
            <w:noProof/>
            <w:webHidden/>
          </w:rPr>
          <w:fldChar w:fldCharType="begin"/>
        </w:r>
        <w:r w:rsidR="00AB30A6">
          <w:rPr>
            <w:noProof/>
            <w:webHidden/>
          </w:rPr>
          <w:instrText xml:space="preserve"> PAGEREF _Toc132979313 \h </w:instrText>
        </w:r>
        <w:r w:rsidR="00AB30A6">
          <w:rPr>
            <w:noProof/>
            <w:webHidden/>
          </w:rPr>
        </w:r>
        <w:r w:rsidR="00AB30A6">
          <w:rPr>
            <w:noProof/>
            <w:webHidden/>
          </w:rPr>
          <w:fldChar w:fldCharType="separate"/>
        </w:r>
        <w:r w:rsidR="00AB30A6">
          <w:rPr>
            <w:noProof/>
            <w:webHidden/>
          </w:rPr>
          <w:t>6</w:t>
        </w:r>
        <w:r w:rsidR="00AB30A6">
          <w:rPr>
            <w:noProof/>
            <w:webHidden/>
          </w:rPr>
          <w:fldChar w:fldCharType="end"/>
        </w:r>
      </w:hyperlink>
    </w:p>
    <w:p w14:paraId="6ED34DC7" w14:textId="51513CFF" w:rsidR="00AB30A6" w:rsidRDefault="00000000">
      <w:pPr>
        <w:pStyle w:val="TOC2"/>
        <w:tabs>
          <w:tab w:val="right" w:leader="dot" w:pos="10194"/>
        </w:tabs>
        <w:rPr>
          <w:rFonts w:eastAsiaTheme="minorEastAsia" w:cstheme="minorBidi"/>
          <w:smallCaps w:val="0"/>
          <w:noProof/>
          <w:szCs w:val="22"/>
          <w:lang w:eastAsia="fr-FR"/>
        </w:rPr>
      </w:pPr>
      <w:hyperlink w:anchor="_Toc132979314" w:history="1">
        <w:r w:rsidR="00AB30A6" w:rsidRPr="00CD73A5">
          <w:rPr>
            <w:rStyle w:val="Hyperlink"/>
            <w:noProof/>
          </w:rPr>
          <w:t>II.4 Backup / restore</w:t>
        </w:r>
        <w:r w:rsidR="00AB30A6">
          <w:rPr>
            <w:noProof/>
            <w:webHidden/>
          </w:rPr>
          <w:tab/>
        </w:r>
        <w:r w:rsidR="00AB30A6">
          <w:rPr>
            <w:noProof/>
            <w:webHidden/>
          </w:rPr>
          <w:fldChar w:fldCharType="begin"/>
        </w:r>
        <w:r w:rsidR="00AB30A6">
          <w:rPr>
            <w:noProof/>
            <w:webHidden/>
          </w:rPr>
          <w:instrText xml:space="preserve"> PAGEREF _Toc132979314 \h </w:instrText>
        </w:r>
        <w:r w:rsidR="00AB30A6">
          <w:rPr>
            <w:noProof/>
            <w:webHidden/>
          </w:rPr>
        </w:r>
        <w:r w:rsidR="00AB30A6">
          <w:rPr>
            <w:noProof/>
            <w:webHidden/>
          </w:rPr>
          <w:fldChar w:fldCharType="separate"/>
        </w:r>
        <w:r w:rsidR="00AB30A6">
          <w:rPr>
            <w:noProof/>
            <w:webHidden/>
          </w:rPr>
          <w:t>6</w:t>
        </w:r>
        <w:r w:rsidR="00AB30A6">
          <w:rPr>
            <w:noProof/>
            <w:webHidden/>
          </w:rPr>
          <w:fldChar w:fldCharType="end"/>
        </w:r>
      </w:hyperlink>
    </w:p>
    <w:p w14:paraId="3B5BC3EE" w14:textId="45F7B609" w:rsidR="00AB30A6" w:rsidRDefault="00000000">
      <w:pPr>
        <w:pStyle w:val="TOC2"/>
        <w:tabs>
          <w:tab w:val="right" w:leader="dot" w:pos="10194"/>
        </w:tabs>
        <w:rPr>
          <w:rFonts w:eastAsiaTheme="minorEastAsia" w:cstheme="minorBidi"/>
          <w:smallCaps w:val="0"/>
          <w:noProof/>
          <w:szCs w:val="22"/>
          <w:lang w:eastAsia="fr-FR"/>
        </w:rPr>
      </w:pPr>
      <w:hyperlink w:anchor="_Toc132979315" w:history="1">
        <w:r w:rsidR="00AB30A6" w:rsidRPr="00CD73A5">
          <w:rPr>
            <w:rStyle w:val="Hyperlink"/>
            <w:noProof/>
          </w:rPr>
          <w:t>II.5 Sécurité</w:t>
        </w:r>
        <w:r w:rsidR="00AB30A6">
          <w:rPr>
            <w:noProof/>
            <w:webHidden/>
          </w:rPr>
          <w:tab/>
        </w:r>
        <w:r w:rsidR="00AB30A6">
          <w:rPr>
            <w:noProof/>
            <w:webHidden/>
          </w:rPr>
          <w:fldChar w:fldCharType="begin"/>
        </w:r>
        <w:r w:rsidR="00AB30A6">
          <w:rPr>
            <w:noProof/>
            <w:webHidden/>
          </w:rPr>
          <w:instrText xml:space="preserve"> PAGEREF _Toc132979315 \h </w:instrText>
        </w:r>
        <w:r w:rsidR="00AB30A6">
          <w:rPr>
            <w:noProof/>
            <w:webHidden/>
          </w:rPr>
        </w:r>
        <w:r w:rsidR="00AB30A6">
          <w:rPr>
            <w:noProof/>
            <w:webHidden/>
          </w:rPr>
          <w:fldChar w:fldCharType="separate"/>
        </w:r>
        <w:r w:rsidR="00AB30A6">
          <w:rPr>
            <w:noProof/>
            <w:webHidden/>
          </w:rPr>
          <w:t>6</w:t>
        </w:r>
        <w:r w:rsidR="00AB30A6">
          <w:rPr>
            <w:noProof/>
            <w:webHidden/>
          </w:rPr>
          <w:fldChar w:fldCharType="end"/>
        </w:r>
      </w:hyperlink>
    </w:p>
    <w:p w14:paraId="4A784605" w14:textId="6CCB7BAD" w:rsidR="00AB30A6" w:rsidRDefault="00000000">
      <w:pPr>
        <w:pStyle w:val="TOC1"/>
        <w:tabs>
          <w:tab w:val="right" w:leader="dot" w:pos="10194"/>
        </w:tabs>
        <w:rPr>
          <w:rFonts w:eastAsiaTheme="minorEastAsia" w:cstheme="minorBidi"/>
          <w:b w:val="0"/>
          <w:bCs w:val="0"/>
          <w:caps w:val="0"/>
          <w:noProof/>
          <w:szCs w:val="22"/>
          <w:lang w:eastAsia="fr-FR"/>
        </w:rPr>
      </w:pPr>
      <w:hyperlink w:anchor="_Toc132979316" w:history="1">
        <w:r w:rsidR="00AB30A6" w:rsidRPr="00CD73A5">
          <w:rPr>
            <w:rStyle w:val="Hyperlink"/>
            <w:noProof/>
          </w:rPr>
          <w:t xml:space="preserve">   III – FONCTIONNALITES MWS EXPRESS</w:t>
        </w:r>
        <w:r w:rsidR="00AB30A6">
          <w:rPr>
            <w:noProof/>
            <w:webHidden/>
          </w:rPr>
          <w:tab/>
        </w:r>
        <w:r w:rsidR="00AB30A6">
          <w:rPr>
            <w:noProof/>
            <w:webHidden/>
          </w:rPr>
          <w:fldChar w:fldCharType="begin"/>
        </w:r>
        <w:r w:rsidR="00AB30A6">
          <w:rPr>
            <w:noProof/>
            <w:webHidden/>
          </w:rPr>
          <w:instrText xml:space="preserve"> PAGEREF _Toc132979316 \h </w:instrText>
        </w:r>
        <w:r w:rsidR="00AB30A6">
          <w:rPr>
            <w:noProof/>
            <w:webHidden/>
          </w:rPr>
        </w:r>
        <w:r w:rsidR="00AB30A6">
          <w:rPr>
            <w:noProof/>
            <w:webHidden/>
          </w:rPr>
          <w:fldChar w:fldCharType="separate"/>
        </w:r>
        <w:r w:rsidR="00AB30A6">
          <w:rPr>
            <w:noProof/>
            <w:webHidden/>
          </w:rPr>
          <w:t>6</w:t>
        </w:r>
        <w:r w:rsidR="00AB30A6">
          <w:rPr>
            <w:noProof/>
            <w:webHidden/>
          </w:rPr>
          <w:fldChar w:fldCharType="end"/>
        </w:r>
      </w:hyperlink>
    </w:p>
    <w:p w14:paraId="03230F61" w14:textId="3E08E20C" w:rsidR="00AB30A6" w:rsidRDefault="00000000">
      <w:pPr>
        <w:pStyle w:val="TOC2"/>
        <w:tabs>
          <w:tab w:val="right" w:leader="dot" w:pos="10194"/>
        </w:tabs>
        <w:rPr>
          <w:rFonts w:eastAsiaTheme="minorEastAsia" w:cstheme="minorBidi"/>
          <w:smallCaps w:val="0"/>
          <w:noProof/>
          <w:szCs w:val="22"/>
          <w:lang w:eastAsia="fr-FR"/>
        </w:rPr>
      </w:pPr>
      <w:hyperlink w:anchor="_Toc132979317" w:history="1">
        <w:r w:rsidR="00AB30A6" w:rsidRPr="00CD73A5">
          <w:rPr>
            <w:rStyle w:val="Hyperlink"/>
            <w:noProof/>
          </w:rPr>
          <w:t>III.1 Gestion des organisations et utilisateurs</w:t>
        </w:r>
        <w:r w:rsidR="00AB30A6">
          <w:rPr>
            <w:noProof/>
            <w:webHidden/>
          </w:rPr>
          <w:tab/>
        </w:r>
        <w:r w:rsidR="00AB30A6">
          <w:rPr>
            <w:noProof/>
            <w:webHidden/>
          </w:rPr>
          <w:fldChar w:fldCharType="begin"/>
        </w:r>
        <w:r w:rsidR="00AB30A6">
          <w:rPr>
            <w:noProof/>
            <w:webHidden/>
          </w:rPr>
          <w:instrText xml:space="preserve"> PAGEREF _Toc132979317 \h </w:instrText>
        </w:r>
        <w:r w:rsidR="00AB30A6">
          <w:rPr>
            <w:noProof/>
            <w:webHidden/>
          </w:rPr>
        </w:r>
        <w:r w:rsidR="00AB30A6">
          <w:rPr>
            <w:noProof/>
            <w:webHidden/>
          </w:rPr>
          <w:fldChar w:fldCharType="separate"/>
        </w:r>
        <w:r w:rsidR="00AB30A6">
          <w:rPr>
            <w:noProof/>
            <w:webHidden/>
          </w:rPr>
          <w:t>6</w:t>
        </w:r>
        <w:r w:rsidR="00AB30A6">
          <w:rPr>
            <w:noProof/>
            <w:webHidden/>
          </w:rPr>
          <w:fldChar w:fldCharType="end"/>
        </w:r>
      </w:hyperlink>
    </w:p>
    <w:p w14:paraId="73119C61" w14:textId="2952ED82" w:rsidR="00AB30A6" w:rsidRDefault="00000000">
      <w:pPr>
        <w:pStyle w:val="TOC2"/>
        <w:tabs>
          <w:tab w:val="right" w:leader="dot" w:pos="10194"/>
        </w:tabs>
        <w:rPr>
          <w:rFonts w:eastAsiaTheme="minorEastAsia" w:cstheme="minorBidi"/>
          <w:smallCaps w:val="0"/>
          <w:noProof/>
          <w:szCs w:val="22"/>
          <w:lang w:eastAsia="fr-FR"/>
        </w:rPr>
      </w:pPr>
      <w:hyperlink w:anchor="_Toc132979318" w:history="1">
        <w:r w:rsidR="00AB30A6" w:rsidRPr="00CD73A5">
          <w:rPr>
            <w:rStyle w:val="Hyperlink"/>
            <w:noProof/>
          </w:rPr>
          <w:t>III.2 Elaboration des profils</w:t>
        </w:r>
        <w:r w:rsidR="00AB30A6">
          <w:rPr>
            <w:noProof/>
            <w:webHidden/>
          </w:rPr>
          <w:tab/>
        </w:r>
        <w:r w:rsidR="00AB30A6">
          <w:rPr>
            <w:noProof/>
            <w:webHidden/>
          </w:rPr>
          <w:fldChar w:fldCharType="begin"/>
        </w:r>
        <w:r w:rsidR="00AB30A6">
          <w:rPr>
            <w:noProof/>
            <w:webHidden/>
          </w:rPr>
          <w:instrText xml:space="preserve"> PAGEREF _Toc132979318 \h </w:instrText>
        </w:r>
        <w:r w:rsidR="00AB30A6">
          <w:rPr>
            <w:noProof/>
            <w:webHidden/>
          </w:rPr>
        </w:r>
        <w:r w:rsidR="00AB30A6">
          <w:rPr>
            <w:noProof/>
            <w:webHidden/>
          </w:rPr>
          <w:fldChar w:fldCharType="separate"/>
        </w:r>
        <w:r w:rsidR="00AB30A6">
          <w:rPr>
            <w:noProof/>
            <w:webHidden/>
          </w:rPr>
          <w:t>6</w:t>
        </w:r>
        <w:r w:rsidR="00AB30A6">
          <w:rPr>
            <w:noProof/>
            <w:webHidden/>
          </w:rPr>
          <w:fldChar w:fldCharType="end"/>
        </w:r>
      </w:hyperlink>
    </w:p>
    <w:p w14:paraId="05A93286" w14:textId="32F8110E" w:rsidR="00AB30A6" w:rsidRDefault="00000000">
      <w:pPr>
        <w:pStyle w:val="TOC2"/>
        <w:tabs>
          <w:tab w:val="right" w:leader="dot" w:pos="10194"/>
        </w:tabs>
        <w:rPr>
          <w:rFonts w:eastAsiaTheme="minorEastAsia" w:cstheme="minorBidi"/>
          <w:smallCaps w:val="0"/>
          <w:noProof/>
          <w:szCs w:val="22"/>
          <w:lang w:eastAsia="fr-FR"/>
        </w:rPr>
      </w:pPr>
      <w:hyperlink w:anchor="_Toc132979319" w:history="1">
        <w:r w:rsidR="00AB30A6" w:rsidRPr="00CD73A5">
          <w:rPr>
            <w:rStyle w:val="Hyperlink"/>
            <w:noProof/>
          </w:rPr>
          <w:t>III.3 Méthodes d’acquisition</w:t>
        </w:r>
        <w:r w:rsidR="00AB30A6">
          <w:rPr>
            <w:noProof/>
            <w:webHidden/>
          </w:rPr>
          <w:tab/>
        </w:r>
        <w:r w:rsidR="00AB30A6">
          <w:rPr>
            <w:noProof/>
            <w:webHidden/>
          </w:rPr>
          <w:fldChar w:fldCharType="begin"/>
        </w:r>
        <w:r w:rsidR="00AB30A6">
          <w:rPr>
            <w:noProof/>
            <w:webHidden/>
          </w:rPr>
          <w:instrText xml:space="preserve"> PAGEREF _Toc132979319 \h </w:instrText>
        </w:r>
        <w:r w:rsidR="00AB30A6">
          <w:rPr>
            <w:noProof/>
            <w:webHidden/>
          </w:rPr>
        </w:r>
        <w:r w:rsidR="00AB30A6">
          <w:rPr>
            <w:noProof/>
            <w:webHidden/>
          </w:rPr>
          <w:fldChar w:fldCharType="separate"/>
        </w:r>
        <w:r w:rsidR="00AB30A6">
          <w:rPr>
            <w:noProof/>
            <w:webHidden/>
          </w:rPr>
          <w:t>7</w:t>
        </w:r>
        <w:r w:rsidR="00AB30A6">
          <w:rPr>
            <w:noProof/>
            <w:webHidden/>
          </w:rPr>
          <w:fldChar w:fldCharType="end"/>
        </w:r>
      </w:hyperlink>
    </w:p>
    <w:p w14:paraId="4703FDD8" w14:textId="04ABEC11" w:rsidR="00AB30A6" w:rsidRDefault="00000000">
      <w:pPr>
        <w:pStyle w:val="TOC2"/>
        <w:tabs>
          <w:tab w:val="right" w:leader="dot" w:pos="10194"/>
        </w:tabs>
        <w:rPr>
          <w:rFonts w:eastAsiaTheme="minorEastAsia" w:cstheme="minorBidi"/>
          <w:smallCaps w:val="0"/>
          <w:noProof/>
          <w:szCs w:val="22"/>
          <w:lang w:eastAsia="fr-FR"/>
        </w:rPr>
      </w:pPr>
      <w:hyperlink w:anchor="_Toc132979320" w:history="1">
        <w:r w:rsidR="00AB30A6" w:rsidRPr="00CD73A5">
          <w:rPr>
            <w:rStyle w:val="Hyperlink"/>
            <w:noProof/>
          </w:rPr>
          <w:t>III.4 Traitement du lot</w:t>
        </w:r>
        <w:r w:rsidR="00AB30A6">
          <w:rPr>
            <w:noProof/>
            <w:webHidden/>
          </w:rPr>
          <w:tab/>
        </w:r>
        <w:r w:rsidR="00AB30A6">
          <w:rPr>
            <w:noProof/>
            <w:webHidden/>
          </w:rPr>
          <w:fldChar w:fldCharType="begin"/>
        </w:r>
        <w:r w:rsidR="00AB30A6">
          <w:rPr>
            <w:noProof/>
            <w:webHidden/>
          </w:rPr>
          <w:instrText xml:space="preserve"> PAGEREF _Toc132979320 \h </w:instrText>
        </w:r>
        <w:r w:rsidR="00AB30A6">
          <w:rPr>
            <w:noProof/>
            <w:webHidden/>
          </w:rPr>
        </w:r>
        <w:r w:rsidR="00AB30A6">
          <w:rPr>
            <w:noProof/>
            <w:webHidden/>
          </w:rPr>
          <w:fldChar w:fldCharType="separate"/>
        </w:r>
        <w:r w:rsidR="00AB30A6">
          <w:rPr>
            <w:noProof/>
            <w:webHidden/>
          </w:rPr>
          <w:t>7</w:t>
        </w:r>
        <w:r w:rsidR="00AB30A6">
          <w:rPr>
            <w:noProof/>
            <w:webHidden/>
          </w:rPr>
          <w:fldChar w:fldCharType="end"/>
        </w:r>
      </w:hyperlink>
    </w:p>
    <w:p w14:paraId="7F2E2606" w14:textId="06AFFBEA" w:rsidR="00AB30A6" w:rsidRDefault="00000000">
      <w:pPr>
        <w:pStyle w:val="TOC2"/>
        <w:tabs>
          <w:tab w:val="right" w:leader="dot" w:pos="10194"/>
        </w:tabs>
        <w:rPr>
          <w:rFonts w:eastAsiaTheme="minorEastAsia" w:cstheme="minorBidi"/>
          <w:smallCaps w:val="0"/>
          <w:noProof/>
          <w:szCs w:val="22"/>
          <w:lang w:eastAsia="fr-FR"/>
        </w:rPr>
      </w:pPr>
      <w:hyperlink w:anchor="_Toc132979321" w:history="1">
        <w:r w:rsidR="00AB30A6" w:rsidRPr="00CD73A5">
          <w:rPr>
            <w:rStyle w:val="Hyperlink"/>
            <w:noProof/>
          </w:rPr>
          <w:t>III.5 Segmentation du lot</w:t>
        </w:r>
        <w:r w:rsidR="00AB30A6">
          <w:rPr>
            <w:noProof/>
            <w:webHidden/>
          </w:rPr>
          <w:tab/>
        </w:r>
        <w:r w:rsidR="00AB30A6">
          <w:rPr>
            <w:noProof/>
            <w:webHidden/>
          </w:rPr>
          <w:fldChar w:fldCharType="begin"/>
        </w:r>
        <w:r w:rsidR="00AB30A6">
          <w:rPr>
            <w:noProof/>
            <w:webHidden/>
          </w:rPr>
          <w:instrText xml:space="preserve"> PAGEREF _Toc132979321 \h </w:instrText>
        </w:r>
        <w:r w:rsidR="00AB30A6">
          <w:rPr>
            <w:noProof/>
            <w:webHidden/>
          </w:rPr>
        </w:r>
        <w:r w:rsidR="00AB30A6">
          <w:rPr>
            <w:noProof/>
            <w:webHidden/>
          </w:rPr>
          <w:fldChar w:fldCharType="separate"/>
        </w:r>
        <w:r w:rsidR="00AB30A6">
          <w:rPr>
            <w:noProof/>
            <w:webHidden/>
          </w:rPr>
          <w:t>7</w:t>
        </w:r>
        <w:r w:rsidR="00AB30A6">
          <w:rPr>
            <w:noProof/>
            <w:webHidden/>
          </w:rPr>
          <w:fldChar w:fldCharType="end"/>
        </w:r>
      </w:hyperlink>
    </w:p>
    <w:p w14:paraId="2875BD3A" w14:textId="28F55DB6" w:rsidR="00AB30A6" w:rsidRDefault="00000000">
      <w:pPr>
        <w:pStyle w:val="TOC2"/>
        <w:tabs>
          <w:tab w:val="right" w:leader="dot" w:pos="10194"/>
        </w:tabs>
        <w:rPr>
          <w:rFonts w:eastAsiaTheme="minorEastAsia" w:cstheme="minorBidi"/>
          <w:smallCaps w:val="0"/>
          <w:noProof/>
          <w:szCs w:val="22"/>
          <w:lang w:eastAsia="fr-FR"/>
        </w:rPr>
      </w:pPr>
      <w:hyperlink w:anchor="_Toc132979322" w:history="1">
        <w:r w:rsidR="00AB30A6" w:rsidRPr="00CD73A5">
          <w:rPr>
            <w:rStyle w:val="Hyperlink"/>
            <w:noProof/>
          </w:rPr>
          <w:t>III.6 Retouches d’images à la demande</w:t>
        </w:r>
        <w:r w:rsidR="00AB30A6">
          <w:rPr>
            <w:noProof/>
            <w:webHidden/>
          </w:rPr>
          <w:tab/>
        </w:r>
        <w:r w:rsidR="00AB30A6">
          <w:rPr>
            <w:noProof/>
            <w:webHidden/>
          </w:rPr>
          <w:fldChar w:fldCharType="begin"/>
        </w:r>
        <w:r w:rsidR="00AB30A6">
          <w:rPr>
            <w:noProof/>
            <w:webHidden/>
          </w:rPr>
          <w:instrText xml:space="preserve"> PAGEREF _Toc132979322 \h </w:instrText>
        </w:r>
        <w:r w:rsidR="00AB30A6">
          <w:rPr>
            <w:noProof/>
            <w:webHidden/>
          </w:rPr>
        </w:r>
        <w:r w:rsidR="00AB30A6">
          <w:rPr>
            <w:noProof/>
            <w:webHidden/>
          </w:rPr>
          <w:fldChar w:fldCharType="separate"/>
        </w:r>
        <w:r w:rsidR="00AB30A6">
          <w:rPr>
            <w:noProof/>
            <w:webHidden/>
          </w:rPr>
          <w:t>7</w:t>
        </w:r>
        <w:r w:rsidR="00AB30A6">
          <w:rPr>
            <w:noProof/>
            <w:webHidden/>
          </w:rPr>
          <w:fldChar w:fldCharType="end"/>
        </w:r>
      </w:hyperlink>
    </w:p>
    <w:p w14:paraId="47E91616" w14:textId="6737BBE8" w:rsidR="00AB30A6" w:rsidRDefault="00000000">
      <w:pPr>
        <w:pStyle w:val="TOC2"/>
        <w:tabs>
          <w:tab w:val="right" w:leader="dot" w:pos="10194"/>
        </w:tabs>
        <w:rPr>
          <w:rFonts w:eastAsiaTheme="minorEastAsia" w:cstheme="minorBidi"/>
          <w:smallCaps w:val="0"/>
          <w:noProof/>
          <w:szCs w:val="22"/>
          <w:lang w:eastAsia="fr-FR"/>
        </w:rPr>
      </w:pPr>
      <w:hyperlink w:anchor="_Toc132979323" w:history="1">
        <w:r w:rsidR="00AB30A6" w:rsidRPr="00CD73A5">
          <w:rPr>
            <w:rStyle w:val="Hyperlink"/>
            <w:noProof/>
          </w:rPr>
          <w:t>III.7 Export des données vers des applications métier</w:t>
        </w:r>
        <w:r w:rsidR="00AB30A6">
          <w:rPr>
            <w:noProof/>
            <w:webHidden/>
          </w:rPr>
          <w:tab/>
        </w:r>
        <w:r w:rsidR="00AB30A6">
          <w:rPr>
            <w:noProof/>
            <w:webHidden/>
          </w:rPr>
          <w:fldChar w:fldCharType="begin"/>
        </w:r>
        <w:r w:rsidR="00AB30A6">
          <w:rPr>
            <w:noProof/>
            <w:webHidden/>
          </w:rPr>
          <w:instrText xml:space="preserve"> PAGEREF _Toc132979323 \h </w:instrText>
        </w:r>
        <w:r w:rsidR="00AB30A6">
          <w:rPr>
            <w:noProof/>
            <w:webHidden/>
          </w:rPr>
        </w:r>
        <w:r w:rsidR="00AB30A6">
          <w:rPr>
            <w:noProof/>
            <w:webHidden/>
          </w:rPr>
          <w:fldChar w:fldCharType="separate"/>
        </w:r>
        <w:r w:rsidR="00AB30A6">
          <w:rPr>
            <w:noProof/>
            <w:webHidden/>
          </w:rPr>
          <w:t>7</w:t>
        </w:r>
        <w:r w:rsidR="00AB30A6">
          <w:rPr>
            <w:noProof/>
            <w:webHidden/>
          </w:rPr>
          <w:fldChar w:fldCharType="end"/>
        </w:r>
      </w:hyperlink>
    </w:p>
    <w:p w14:paraId="4F8CEAE6" w14:textId="540136CA" w:rsidR="008E4DFD" w:rsidDel="00245E81" w:rsidRDefault="009140A2" w:rsidP="002772DA">
      <w:pPr>
        <w:pStyle w:val="BodyTextIndent2"/>
        <w:ind w:left="0"/>
        <w:jc w:val="center"/>
        <w:rPr>
          <w:del w:id="42" w:author="DIS" w:date="2021-03-10T13:56:00Z"/>
          <w:noProof/>
        </w:rPr>
      </w:pPr>
      <w:r>
        <w:rPr>
          <w:b/>
          <w:bCs/>
          <w:caps/>
          <w:noProof/>
        </w:rPr>
        <w:fldChar w:fldCharType="end"/>
      </w:r>
    </w:p>
    <w:p w14:paraId="6C1C5544" w14:textId="77777777" w:rsidR="00406A90" w:rsidRDefault="002A41C3">
      <w:pPr>
        <w:pStyle w:val="BodyTextIndent2"/>
        <w:ind w:left="0"/>
        <w:jc w:val="center"/>
        <w:rPr>
          <w:ins w:id="43" w:author="DIS" w:date="2021-03-10T11:30:00Z"/>
          <w:b/>
        </w:rPr>
        <w:pPrChange w:id="44" w:author="DIS" w:date="2021-03-10T13:56:00Z">
          <w:pPr>
            <w:jc w:val="center"/>
          </w:pPr>
        </w:pPrChange>
      </w:pPr>
      <w:r>
        <w:br w:type="page"/>
      </w:r>
      <w:r w:rsidR="00EB061D" w:rsidRPr="00EB061D">
        <w:rPr>
          <w:b/>
        </w:rPr>
        <w:lastRenderedPageBreak/>
        <w:t>SIGLES ET ACRONYMES</w:t>
      </w:r>
    </w:p>
    <w:p w14:paraId="15FFF822" w14:textId="77777777" w:rsidR="00BE42AE" w:rsidRDefault="00BE42AE" w:rsidP="00EB061D">
      <w:pPr>
        <w:jc w:val="center"/>
        <w:rPr>
          <w:ins w:id="45" w:author="DIS" w:date="2021-03-10T11:30:00Z"/>
          <w:b/>
        </w:rPr>
      </w:pPr>
    </w:p>
    <w:p w14:paraId="17DEEF85" w14:textId="77777777" w:rsidR="00BE42AE" w:rsidRDefault="00BE42AE" w:rsidP="00EB061D">
      <w:pPr>
        <w:jc w:val="center"/>
        <w:rPr>
          <w:ins w:id="46" w:author="DIS" w:date="2021-03-10T11:30:00Z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  <w:tblPrChange w:id="47" w:author="DIS" w:date="2021-03-10T11:31:00Z">
          <w:tblPr>
            <w:tblStyle w:val="TableGrid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1231"/>
        <w:gridCol w:w="8963"/>
        <w:tblGridChange w:id="48">
          <w:tblGrid>
            <w:gridCol w:w="5172"/>
            <w:gridCol w:w="5172"/>
          </w:tblGrid>
        </w:tblGridChange>
      </w:tblGrid>
      <w:tr w:rsidR="00BE42AE" w14:paraId="29C22E60" w14:textId="77777777" w:rsidTr="00BE42AE">
        <w:trPr>
          <w:ins w:id="49" w:author="DIS" w:date="2021-03-10T11:31:00Z"/>
        </w:trPr>
        <w:tc>
          <w:tcPr>
            <w:tcW w:w="1242" w:type="dxa"/>
            <w:tcPrChange w:id="50" w:author="DIS" w:date="2021-03-10T11:31:00Z">
              <w:tcPr>
                <w:tcW w:w="5172" w:type="dxa"/>
              </w:tcPr>
            </w:tcPrChange>
          </w:tcPr>
          <w:p w14:paraId="5E977983" w14:textId="77777777" w:rsidR="00BE42AE" w:rsidRPr="00BE42AE" w:rsidRDefault="009140A2" w:rsidP="00EB061D">
            <w:pPr>
              <w:jc w:val="center"/>
              <w:rPr>
                <w:ins w:id="51" w:author="DIS" w:date="2021-03-10T11:31:00Z"/>
                <w:b/>
              </w:rPr>
            </w:pPr>
            <w:ins w:id="52" w:author="DIS" w:date="2021-03-10T11:31:00Z">
              <w:r w:rsidRPr="009140A2">
                <w:rPr>
                  <w:b/>
                  <w:rPrChange w:id="53" w:author="DIS" w:date="2021-03-10T11:31:00Z">
                    <w:rPr>
                      <w:b/>
                      <w:color w:val="0000FF"/>
                      <w:u w:val="single"/>
                    </w:rPr>
                  </w:rPrChange>
                </w:rPr>
                <w:t>MWS</w:t>
              </w:r>
            </w:ins>
          </w:p>
        </w:tc>
        <w:tc>
          <w:tcPr>
            <w:tcW w:w="9102" w:type="dxa"/>
            <w:tcPrChange w:id="54" w:author="DIS" w:date="2021-03-10T11:31:00Z">
              <w:tcPr>
                <w:tcW w:w="5172" w:type="dxa"/>
              </w:tcPr>
            </w:tcPrChange>
          </w:tcPr>
          <w:p w14:paraId="741D7944" w14:textId="77777777" w:rsidR="00406A90" w:rsidRPr="00406A90" w:rsidRDefault="00BE42AE">
            <w:pPr>
              <w:rPr>
                <w:ins w:id="55" w:author="DIS" w:date="2021-03-10T11:31:00Z"/>
                <w:rPrChange w:id="56" w:author="DIS" w:date="2021-03-10T11:31:00Z">
                  <w:rPr>
                    <w:ins w:id="57" w:author="DIS" w:date="2021-03-10T11:31:00Z"/>
                    <w:b/>
                  </w:rPr>
                </w:rPrChange>
              </w:rPr>
              <w:pPrChange w:id="58" w:author="DIS" w:date="2021-03-10T11:31:00Z">
                <w:pPr>
                  <w:jc w:val="center"/>
                </w:pPr>
              </w:pPrChange>
            </w:pPr>
            <w:ins w:id="59" w:author="DIS" w:date="2021-03-10T11:32:00Z">
              <w:r>
                <w:t>Mercure Web Services. La plateforme d'abonnement au service Mercure et de suivi des traitements</w:t>
              </w:r>
            </w:ins>
          </w:p>
        </w:tc>
      </w:tr>
      <w:tr w:rsidR="00BE42AE" w14:paraId="677CA00B" w14:textId="77777777" w:rsidTr="00BE42AE">
        <w:trPr>
          <w:ins w:id="60" w:author="DIS" w:date="2021-03-10T11:31:00Z"/>
        </w:trPr>
        <w:tc>
          <w:tcPr>
            <w:tcW w:w="1242" w:type="dxa"/>
            <w:tcPrChange w:id="61" w:author="DIS" w:date="2021-03-10T11:31:00Z">
              <w:tcPr>
                <w:tcW w:w="5172" w:type="dxa"/>
              </w:tcPr>
            </w:tcPrChange>
          </w:tcPr>
          <w:p w14:paraId="1979D858" w14:textId="77777777" w:rsidR="00BE42AE" w:rsidRPr="00BE42AE" w:rsidRDefault="00BE42AE" w:rsidP="00EB061D">
            <w:pPr>
              <w:jc w:val="center"/>
              <w:rPr>
                <w:ins w:id="62" w:author="DIS" w:date="2021-03-10T11:31:00Z"/>
                <w:b/>
              </w:rPr>
            </w:pPr>
            <w:ins w:id="63" w:author="DIS" w:date="2021-03-10T11:33:00Z">
              <w:r>
                <w:rPr>
                  <w:b/>
                </w:rPr>
                <w:t>REST</w:t>
              </w:r>
            </w:ins>
          </w:p>
        </w:tc>
        <w:tc>
          <w:tcPr>
            <w:tcW w:w="9102" w:type="dxa"/>
            <w:tcPrChange w:id="64" w:author="DIS" w:date="2021-03-10T11:31:00Z">
              <w:tcPr>
                <w:tcW w:w="5172" w:type="dxa"/>
              </w:tcPr>
            </w:tcPrChange>
          </w:tcPr>
          <w:p w14:paraId="726D55AC" w14:textId="77777777" w:rsidR="00406A90" w:rsidRPr="00406A90" w:rsidRDefault="00BE42AE">
            <w:pPr>
              <w:rPr>
                <w:ins w:id="65" w:author="DIS" w:date="2021-03-10T11:31:00Z"/>
                <w:rPrChange w:id="66" w:author="DIS" w:date="2021-03-10T11:31:00Z">
                  <w:rPr>
                    <w:ins w:id="67" w:author="DIS" w:date="2021-03-10T11:31:00Z"/>
                    <w:b/>
                  </w:rPr>
                </w:rPrChange>
              </w:rPr>
              <w:pPrChange w:id="68" w:author="DIS" w:date="2021-03-10T11:39:00Z">
                <w:pPr>
                  <w:jc w:val="center"/>
                </w:pPr>
              </w:pPrChange>
            </w:pPr>
            <w:ins w:id="69" w:author="DIS" w:date="2021-03-10T11:33:00Z">
              <w:r>
                <w:t xml:space="preserve">Representational State Transfert. Style d'architecture logicielle utilisé pour </w:t>
              </w:r>
            </w:ins>
            <w:ins w:id="70" w:author="DIS" w:date="2021-03-10T11:39:00Z">
              <w:r>
                <w:t>les échanges avec l'API</w:t>
              </w:r>
            </w:ins>
          </w:p>
        </w:tc>
      </w:tr>
      <w:tr w:rsidR="00BE42AE" w14:paraId="528C773F" w14:textId="77777777" w:rsidTr="00BE42AE">
        <w:trPr>
          <w:ins w:id="71" w:author="DIS" w:date="2021-03-10T11:31:00Z"/>
        </w:trPr>
        <w:tc>
          <w:tcPr>
            <w:tcW w:w="1242" w:type="dxa"/>
            <w:tcPrChange w:id="72" w:author="DIS" w:date="2021-03-10T11:31:00Z">
              <w:tcPr>
                <w:tcW w:w="5172" w:type="dxa"/>
              </w:tcPr>
            </w:tcPrChange>
          </w:tcPr>
          <w:p w14:paraId="3314A9E0" w14:textId="77777777" w:rsidR="00BE42AE" w:rsidRPr="00BE42AE" w:rsidRDefault="00922295" w:rsidP="00EB061D">
            <w:pPr>
              <w:jc w:val="center"/>
              <w:rPr>
                <w:ins w:id="73" w:author="DIS" w:date="2021-03-10T11:31:00Z"/>
                <w:b/>
              </w:rPr>
            </w:pPr>
            <w:ins w:id="74" w:author="DIS" w:date="2021-03-10T11:44:00Z">
              <w:r>
                <w:rPr>
                  <w:b/>
                </w:rPr>
                <w:t>API</w:t>
              </w:r>
            </w:ins>
          </w:p>
        </w:tc>
        <w:tc>
          <w:tcPr>
            <w:tcW w:w="9102" w:type="dxa"/>
            <w:tcPrChange w:id="75" w:author="DIS" w:date="2021-03-10T11:31:00Z">
              <w:tcPr>
                <w:tcW w:w="5172" w:type="dxa"/>
              </w:tcPr>
            </w:tcPrChange>
          </w:tcPr>
          <w:p w14:paraId="3AC5D516" w14:textId="77777777" w:rsidR="00406A90" w:rsidRPr="00406A90" w:rsidRDefault="008D52A8">
            <w:pPr>
              <w:rPr>
                <w:ins w:id="76" w:author="DIS" w:date="2021-03-10T11:31:00Z"/>
                <w:rPrChange w:id="77" w:author="DIS" w:date="2021-03-10T11:31:00Z">
                  <w:rPr>
                    <w:ins w:id="78" w:author="DIS" w:date="2021-03-10T11:31:00Z"/>
                    <w:b/>
                  </w:rPr>
                </w:rPrChange>
              </w:rPr>
              <w:pPrChange w:id="79" w:author="DIS" w:date="2021-03-10T12:13:00Z">
                <w:pPr>
                  <w:jc w:val="center"/>
                </w:pPr>
              </w:pPrChange>
            </w:pPr>
            <w:ins w:id="80" w:author="DIS" w:date="2021-03-10T12:01:00Z">
              <w:r>
                <w:t xml:space="preserve">Interface de </w:t>
              </w:r>
            </w:ins>
            <w:r w:rsidR="004B5EDC">
              <w:t>programmation</w:t>
            </w:r>
            <w:ins w:id="81" w:author="DIS" w:date="2021-03-10T12:01:00Z">
              <w:r>
                <w:t xml:space="preserve">. </w:t>
              </w:r>
            </w:ins>
            <w:ins w:id="82" w:author="DIS" w:date="2021-03-10T12:13:00Z">
              <w:r>
                <w:t>Principe utilisé pour pouvoir interagir avec des applications externes</w:t>
              </w:r>
              <w:r w:rsidR="00F912A7">
                <w:t xml:space="preserve"> en offrant un accès à certaines fonctionnalités/données</w:t>
              </w:r>
              <w:r>
                <w:t>.</w:t>
              </w:r>
            </w:ins>
          </w:p>
        </w:tc>
      </w:tr>
      <w:tr w:rsidR="00BE42AE" w14:paraId="2BD01BA9" w14:textId="77777777" w:rsidTr="00BE42AE">
        <w:trPr>
          <w:ins w:id="83" w:author="DIS" w:date="2021-03-10T11:31:00Z"/>
        </w:trPr>
        <w:tc>
          <w:tcPr>
            <w:tcW w:w="1242" w:type="dxa"/>
            <w:tcPrChange w:id="84" w:author="DIS" w:date="2021-03-10T11:31:00Z">
              <w:tcPr>
                <w:tcW w:w="5172" w:type="dxa"/>
              </w:tcPr>
            </w:tcPrChange>
          </w:tcPr>
          <w:p w14:paraId="71C785F3" w14:textId="77777777" w:rsidR="00BE42AE" w:rsidRPr="00BE42AE" w:rsidRDefault="00F912A7" w:rsidP="00EB061D">
            <w:pPr>
              <w:jc w:val="center"/>
              <w:rPr>
                <w:ins w:id="85" w:author="DIS" w:date="2021-03-10T11:31:00Z"/>
                <w:b/>
              </w:rPr>
            </w:pPr>
            <w:ins w:id="86" w:author="DIS" w:date="2021-03-10T12:15:00Z">
              <w:r>
                <w:rPr>
                  <w:b/>
                </w:rPr>
                <w:t>OCR</w:t>
              </w:r>
            </w:ins>
          </w:p>
        </w:tc>
        <w:tc>
          <w:tcPr>
            <w:tcW w:w="9102" w:type="dxa"/>
            <w:tcPrChange w:id="87" w:author="DIS" w:date="2021-03-10T11:31:00Z">
              <w:tcPr>
                <w:tcW w:w="5172" w:type="dxa"/>
              </w:tcPr>
            </w:tcPrChange>
          </w:tcPr>
          <w:p w14:paraId="0E6AA1DC" w14:textId="77777777" w:rsidR="00406A90" w:rsidRPr="00406A90" w:rsidRDefault="00245E81">
            <w:pPr>
              <w:rPr>
                <w:ins w:id="88" w:author="DIS" w:date="2021-03-10T11:31:00Z"/>
                <w:rPrChange w:id="89" w:author="DIS" w:date="2021-03-10T11:31:00Z">
                  <w:rPr>
                    <w:ins w:id="90" w:author="DIS" w:date="2021-03-10T11:31:00Z"/>
                    <w:b/>
                  </w:rPr>
                </w:rPrChange>
              </w:rPr>
              <w:pPrChange w:id="91" w:author="DIS" w:date="2021-03-10T11:31:00Z">
                <w:pPr>
                  <w:jc w:val="center"/>
                </w:pPr>
              </w:pPrChange>
            </w:pPr>
            <w:ins w:id="92" w:author="DIS" w:date="2021-03-10T13:52:00Z">
              <w:r>
                <w:t>Reconnaissance Optique de Caractères. Procédé utilisé par le robot afin</w:t>
              </w:r>
            </w:ins>
            <w:ins w:id="93" w:author="DIS" w:date="2021-03-10T13:53:00Z">
              <w:r>
                <w:t xml:space="preserve"> de générer la couche texte sur les fichiers numérisés</w:t>
              </w:r>
            </w:ins>
            <w:ins w:id="94" w:author="DIS" w:date="2021-03-10T13:55:00Z">
              <w:r>
                <w:t>.</w:t>
              </w:r>
            </w:ins>
          </w:p>
        </w:tc>
      </w:tr>
      <w:tr w:rsidR="00BE42AE" w14:paraId="34327320" w14:textId="77777777" w:rsidTr="00BE42AE">
        <w:trPr>
          <w:ins w:id="95" w:author="DIS" w:date="2021-03-10T11:31:00Z"/>
        </w:trPr>
        <w:tc>
          <w:tcPr>
            <w:tcW w:w="1242" w:type="dxa"/>
            <w:tcPrChange w:id="96" w:author="DIS" w:date="2021-03-10T11:31:00Z">
              <w:tcPr>
                <w:tcW w:w="5172" w:type="dxa"/>
              </w:tcPr>
            </w:tcPrChange>
          </w:tcPr>
          <w:p w14:paraId="69C1F8B6" w14:textId="41A040F4" w:rsidR="00BE42AE" w:rsidRPr="00BE42AE" w:rsidRDefault="00781FB5" w:rsidP="00EB061D">
            <w:pPr>
              <w:jc w:val="center"/>
              <w:rPr>
                <w:ins w:id="97" w:author="DIS" w:date="2021-03-10T11:31:00Z"/>
                <w:b/>
              </w:rPr>
            </w:pPr>
            <w:r>
              <w:rPr>
                <w:b/>
              </w:rPr>
              <w:t>LAD</w:t>
            </w:r>
          </w:p>
        </w:tc>
        <w:tc>
          <w:tcPr>
            <w:tcW w:w="9102" w:type="dxa"/>
            <w:tcPrChange w:id="98" w:author="DIS" w:date="2021-03-10T11:31:00Z">
              <w:tcPr>
                <w:tcW w:w="5172" w:type="dxa"/>
              </w:tcPr>
            </w:tcPrChange>
          </w:tcPr>
          <w:p w14:paraId="516F418C" w14:textId="37949333" w:rsidR="00406A90" w:rsidRPr="00406A90" w:rsidRDefault="00781FB5">
            <w:pPr>
              <w:jc w:val="left"/>
              <w:rPr>
                <w:ins w:id="99" w:author="DIS" w:date="2021-03-10T11:31:00Z"/>
                <w:rPrChange w:id="100" w:author="DIS" w:date="2021-03-10T11:31:00Z">
                  <w:rPr>
                    <w:ins w:id="101" w:author="DIS" w:date="2021-03-10T11:31:00Z"/>
                    <w:b/>
                  </w:rPr>
                </w:rPrChange>
              </w:rPr>
              <w:pPrChange w:id="102" w:author="DIS" w:date="2021-03-10T11:31:00Z">
                <w:pPr>
                  <w:jc w:val="center"/>
                </w:pPr>
              </w:pPrChange>
            </w:pPr>
            <w:r>
              <w:t>Lecture Automatique de Document</w:t>
            </w:r>
          </w:p>
        </w:tc>
      </w:tr>
      <w:tr w:rsidR="00BE42AE" w14:paraId="1D303FF4" w14:textId="77777777" w:rsidTr="00BE42AE">
        <w:trPr>
          <w:ins w:id="103" w:author="DIS" w:date="2021-03-10T11:31:00Z"/>
        </w:trPr>
        <w:tc>
          <w:tcPr>
            <w:tcW w:w="1242" w:type="dxa"/>
            <w:tcPrChange w:id="104" w:author="DIS" w:date="2021-03-10T11:31:00Z">
              <w:tcPr>
                <w:tcW w:w="5172" w:type="dxa"/>
              </w:tcPr>
            </w:tcPrChange>
          </w:tcPr>
          <w:p w14:paraId="0E774F3F" w14:textId="77777777" w:rsidR="00BE42AE" w:rsidRPr="00BE42AE" w:rsidRDefault="00BE42AE" w:rsidP="00EB061D">
            <w:pPr>
              <w:jc w:val="center"/>
              <w:rPr>
                <w:ins w:id="105" w:author="DIS" w:date="2021-03-10T11:31:00Z"/>
                <w:b/>
              </w:rPr>
            </w:pPr>
          </w:p>
        </w:tc>
        <w:tc>
          <w:tcPr>
            <w:tcW w:w="9102" w:type="dxa"/>
            <w:tcPrChange w:id="106" w:author="DIS" w:date="2021-03-10T11:31:00Z">
              <w:tcPr>
                <w:tcW w:w="5172" w:type="dxa"/>
              </w:tcPr>
            </w:tcPrChange>
          </w:tcPr>
          <w:p w14:paraId="1227D558" w14:textId="77777777" w:rsidR="00406A90" w:rsidRPr="00406A90" w:rsidRDefault="00406A90">
            <w:pPr>
              <w:jc w:val="left"/>
              <w:rPr>
                <w:ins w:id="107" w:author="DIS" w:date="2021-03-10T11:31:00Z"/>
                <w:rPrChange w:id="108" w:author="DIS" w:date="2021-03-10T11:31:00Z">
                  <w:rPr>
                    <w:ins w:id="109" w:author="DIS" w:date="2021-03-10T11:31:00Z"/>
                    <w:b/>
                  </w:rPr>
                </w:rPrChange>
              </w:rPr>
              <w:pPrChange w:id="110" w:author="DIS" w:date="2021-03-10T11:31:00Z">
                <w:pPr>
                  <w:jc w:val="center"/>
                </w:pPr>
              </w:pPrChange>
            </w:pPr>
          </w:p>
        </w:tc>
      </w:tr>
      <w:tr w:rsidR="00BE42AE" w14:paraId="19AAD5AA" w14:textId="77777777" w:rsidTr="00BE42AE">
        <w:trPr>
          <w:ins w:id="111" w:author="DIS" w:date="2021-03-10T11:31:00Z"/>
        </w:trPr>
        <w:tc>
          <w:tcPr>
            <w:tcW w:w="1242" w:type="dxa"/>
            <w:tcPrChange w:id="112" w:author="DIS" w:date="2021-03-10T11:31:00Z">
              <w:tcPr>
                <w:tcW w:w="5172" w:type="dxa"/>
              </w:tcPr>
            </w:tcPrChange>
          </w:tcPr>
          <w:p w14:paraId="5F1222D8" w14:textId="77777777" w:rsidR="00BE42AE" w:rsidRPr="00BE42AE" w:rsidRDefault="00BE42AE" w:rsidP="00EB061D">
            <w:pPr>
              <w:jc w:val="center"/>
              <w:rPr>
                <w:ins w:id="113" w:author="DIS" w:date="2021-03-10T11:31:00Z"/>
                <w:b/>
              </w:rPr>
            </w:pPr>
          </w:p>
        </w:tc>
        <w:tc>
          <w:tcPr>
            <w:tcW w:w="9102" w:type="dxa"/>
            <w:tcPrChange w:id="114" w:author="DIS" w:date="2021-03-10T11:31:00Z">
              <w:tcPr>
                <w:tcW w:w="5172" w:type="dxa"/>
              </w:tcPr>
            </w:tcPrChange>
          </w:tcPr>
          <w:p w14:paraId="55CFA2F1" w14:textId="77777777" w:rsidR="00406A90" w:rsidRPr="00406A90" w:rsidRDefault="00406A90">
            <w:pPr>
              <w:jc w:val="left"/>
              <w:rPr>
                <w:ins w:id="115" w:author="DIS" w:date="2021-03-10T11:31:00Z"/>
                <w:rPrChange w:id="116" w:author="DIS" w:date="2021-03-10T11:31:00Z">
                  <w:rPr>
                    <w:ins w:id="117" w:author="DIS" w:date="2021-03-10T11:31:00Z"/>
                    <w:b/>
                  </w:rPr>
                </w:rPrChange>
              </w:rPr>
              <w:pPrChange w:id="118" w:author="DIS" w:date="2021-03-10T11:31:00Z">
                <w:pPr>
                  <w:jc w:val="center"/>
                </w:pPr>
              </w:pPrChange>
            </w:pPr>
          </w:p>
        </w:tc>
      </w:tr>
      <w:tr w:rsidR="00BE42AE" w14:paraId="4B834E1C" w14:textId="77777777" w:rsidTr="00BE42AE">
        <w:trPr>
          <w:ins w:id="119" w:author="DIS" w:date="2021-03-10T11:31:00Z"/>
        </w:trPr>
        <w:tc>
          <w:tcPr>
            <w:tcW w:w="1242" w:type="dxa"/>
            <w:tcPrChange w:id="120" w:author="DIS" w:date="2021-03-10T11:31:00Z">
              <w:tcPr>
                <w:tcW w:w="5172" w:type="dxa"/>
              </w:tcPr>
            </w:tcPrChange>
          </w:tcPr>
          <w:p w14:paraId="49D393A1" w14:textId="77777777" w:rsidR="00BE42AE" w:rsidRPr="00BE42AE" w:rsidRDefault="00BE42AE" w:rsidP="00EB061D">
            <w:pPr>
              <w:jc w:val="center"/>
              <w:rPr>
                <w:ins w:id="121" w:author="DIS" w:date="2021-03-10T11:31:00Z"/>
                <w:b/>
              </w:rPr>
            </w:pPr>
          </w:p>
        </w:tc>
        <w:tc>
          <w:tcPr>
            <w:tcW w:w="9102" w:type="dxa"/>
            <w:tcPrChange w:id="122" w:author="DIS" w:date="2021-03-10T11:31:00Z">
              <w:tcPr>
                <w:tcW w:w="5172" w:type="dxa"/>
              </w:tcPr>
            </w:tcPrChange>
          </w:tcPr>
          <w:p w14:paraId="54D35C28" w14:textId="77777777" w:rsidR="00406A90" w:rsidRPr="00406A90" w:rsidRDefault="00406A90">
            <w:pPr>
              <w:jc w:val="left"/>
              <w:rPr>
                <w:ins w:id="123" w:author="DIS" w:date="2021-03-10T11:31:00Z"/>
                <w:rPrChange w:id="124" w:author="DIS" w:date="2021-03-10T11:31:00Z">
                  <w:rPr>
                    <w:ins w:id="125" w:author="DIS" w:date="2021-03-10T11:31:00Z"/>
                    <w:b/>
                  </w:rPr>
                </w:rPrChange>
              </w:rPr>
              <w:pPrChange w:id="126" w:author="DIS" w:date="2021-03-10T11:31:00Z">
                <w:pPr>
                  <w:jc w:val="center"/>
                </w:pPr>
              </w:pPrChange>
            </w:pPr>
          </w:p>
        </w:tc>
      </w:tr>
    </w:tbl>
    <w:p w14:paraId="07587160" w14:textId="77777777" w:rsidR="00BE42AE" w:rsidRPr="00EB061D" w:rsidRDefault="00BE42AE" w:rsidP="00EB061D">
      <w:pPr>
        <w:jc w:val="center"/>
        <w:rPr>
          <w:b/>
        </w:rPr>
        <w:sectPr w:rsidR="00BE42AE" w:rsidRPr="00EB061D" w:rsidSect="00EC421F">
          <w:headerReference w:type="first" r:id="rId19"/>
          <w:footerReference w:type="first" r:id="rId20"/>
          <w:pgSz w:w="11906" w:h="16838"/>
          <w:pgMar w:top="776" w:right="851" w:bottom="776" w:left="851" w:header="720" w:footer="217" w:gutter="0"/>
          <w:pgBorders>
            <w:top w:val="single" w:sz="4" w:space="12" w:color="D9D9D9"/>
            <w:left w:val="single" w:sz="4" w:space="18" w:color="D9D9D9"/>
            <w:bottom w:val="single" w:sz="4" w:space="0" w:color="D9D9D9"/>
            <w:right w:val="single" w:sz="4" w:space="18" w:color="D9D9D9"/>
          </w:pgBorders>
          <w:cols w:space="720"/>
          <w:titlePg/>
          <w:docGrid w:linePitch="360"/>
        </w:sectPr>
      </w:pPr>
    </w:p>
    <w:bookmarkStart w:id="130" w:name="_Toc132979307"/>
    <w:bookmarkStart w:id="131" w:name="_Hlk514659090"/>
    <w:p w14:paraId="6702243F" w14:textId="6AC546ED" w:rsidR="00213192" w:rsidRPr="00FD66CF" w:rsidRDefault="00C85F54" w:rsidP="00A22B45">
      <w:pPr>
        <w:pStyle w:val="Heading1"/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557888" behindDoc="0" locked="0" layoutInCell="1" allowOverlap="1" wp14:anchorId="1C48FCBA" wp14:editId="42EBCA86">
                <wp:simplePos x="0" y="0"/>
                <wp:positionH relativeFrom="column">
                  <wp:posOffset>-92075</wp:posOffset>
                </wp:positionH>
                <wp:positionV relativeFrom="paragraph">
                  <wp:posOffset>-1270</wp:posOffset>
                </wp:positionV>
                <wp:extent cx="152400" cy="285750"/>
                <wp:effectExtent l="0" t="0" r="0" b="19050"/>
                <wp:wrapNone/>
                <wp:docPr id="72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285750"/>
                        </a:xfrm>
                        <a:prstGeom prst="flowChartInputOutput">
                          <a:avLst/>
                        </a:prstGeom>
                        <a:solidFill>
                          <a:srgbClr val="F60000"/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0743EE"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AutoShape 29" o:spid="_x0000_s1026" type="#_x0000_t111" style="position:absolute;margin-left:-7.25pt;margin-top:-.1pt;width:12pt;height:22.5pt;z-index: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" fillcolor="#f60000" stroked="f">
                <v:shadow on="t" color="#622423" opacity=".5" offset="1pt"/>
              </v:shape>
            </w:pict>
          </mc:Fallback>
        </mc:AlternateContent>
      </w:r>
      <w:bookmarkStart w:id="132" w:name="_Toc494804394"/>
      <w:bookmarkStart w:id="133" w:name="_Toc514334557"/>
      <w:ins w:id="134" w:author="Nico Couture" w:date="2021-03-08T16:46:00Z">
        <w:r w:rsidR="0032507F">
          <w:t xml:space="preserve">   </w:t>
        </w:r>
      </w:ins>
      <w:r w:rsidR="00113708" w:rsidRPr="00FD66CF">
        <w:t>I –</w:t>
      </w:r>
      <w:bookmarkEnd w:id="132"/>
      <w:bookmarkEnd w:id="133"/>
      <w:r w:rsidR="00CF0D7D" w:rsidRPr="00FD66CF">
        <w:t>CONTEXTE ET OBJECTIFS</w:t>
      </w:r>
      <w:bookmarkEnd w:id="130"/>
    </w:p>
    <w:p w14:paraId="583583D0" w14:textId="77777777" w:rsidR="0064243D" w:rsidRDefault="0064243D" w:rsidP="0064243D">
      <w:pPr>
        <w:pStyle w:val="Heading2"/>
      </w:pPr>
      <w:bookmarkStart w:id="135" w:name="_Toc132979308"/>
      <w:r>
        <w:t>I.1 Objectif</w:t>
      </w:r>
      <w:r w:rsidR="00C3497A">
        <w:t>s</w:t>
      </w:r>
      <w:bookmarkEnd w:id="135"/>
    </w:p>
    <w:p w14:paraId="180EB73B" w14:textId="791AEF0A" w:rsidR="001010CC" w:rsidRDefault="003012B9" w:rsidP="00A22B45">
      <w:r>
        <w:t xml:space="preserve">MWS Express a pour vocation d’être une application Web, en ligne, s’interfaçant entre des dispositifs d’acquisition et des applications de GED/GEC. </w:t>
      </w:r>
    </w:p>
    <w:p w14:paraId="7F97D54F" w14:textId="77777777" w:rsidR="003012B9" w:rsidRDefault="003012B9" w:rsidP="00A22B45"/>
    <w:p w14:paraId="50F7BA1C" w14:textId="0D98CB1E" w:rsidR="003012B9" w:rsidRDefault="003012B9" w:rsidP="00A22B45">
      <w:r>
        <w:t xml:space="preserve">Voici les objectifs principaux de l’application MWS Express : </w:t>
      </w:r>
    </w:p>
    <w:p w14:paraId="757BC942" w14:textId="6AFAE862" w:rsidR="003012B9" w:rsidRDefault="003012B9" w:rsidP="003012B9">
      <w:pPr>
        <w:pStyle w:val="ListParagraph"/>
        <w:numPr>
          <w:ilvl w:val="0"/>
          <w:numId w:val="56"/>
        </w:numPr>
        <w:ind w:left="1440" w:hanging="1080"/>
      </w:pPr>
      <w:r>
        <w:t>Permettre l’acquisition de documents selon plusieurs canaux (numérisation directe de courriers, dépôt manuel, surveillance de répertoire, email)</w:t>
      </w:r>
    </w:p>
    <w:p w14:paraId="0FB9717D" w14:textId="77777777" w:rsidR="00595AC3" w:rsidRDefault="00595AC3" w:rsidP="003012B9">
      <w:pPr>
        <w:pStyle w:val="ListParagraph"/>
        <w:numPr>
          <w:ilvl w:val="0"/>
          <w:numId w:val="56"/>
        </w:numPr>
        <w:ind w:left="1440" w:hanging="1080"/>
      </w:pPr>
      <w:r>
        <w:t>Des actions automatiques de traitement peuvent être opérées suite au début (segmentation de documents, traitements d’image, etc)</w:t>
      </w:r>
    </w:p>
    <w:p w14:paraId="0B4ACAEF" w14:textId="52F13AF2" w:rsidR="003012B9" w:rsidRDefault="00595AC3" w:rsidP="003012B9">
      <w:pPr>
        <w:pStyle w:val="ListParagraph"/>
        <w:numPr>
          <w:ilvl w:val="0"/>
          <w:numId w:val="56"/>
        </w:numPr>
        <w:ind w:left="1440" w:hanging="1080"/>
      </w:pPr>
      <w:r>
        <w:t>Vérification</w:t>
      </w:r>
      <w:r w:rsidR="005A437C">
        <w:t xml:space="preserve"> et correction</w:t>
      </w:r>
      <w:r>
        <w:t xml:space="preserve"> </w:t>
      </w:r>
      <w:r w:rsidR="005A437C">
        <w:t>de la segmentation des lots déposés</w:t>
      </w:r>
    </w:p>
    <w:p w14:paraId="1DBEAC2A" w14:textId="290E00AF" w:rsidR="005A437C" w:rsidRDefault="005A437C" w:rsidP="003012B9">
      <w:pPr>
        <w:pStyle w:val="ListParagraph"/>
        <w:numPr>
          <w:ilvl w:val="0"/>
          <w:numId w:val="56"/>
        </w:numPr>
        <w:ind w:left="1440" w:hanging="1080"/>
      </w:pPr>
      <w:r>
        <w:t>Appel manuel à des fonctionnalités de retouche (luminosité, contraste, résolution, rotation, ..)</w:t>
      </w:r>
    </w:p>
    <w:p w14:paraId="56C141DE" w14:textId="7A5F0116" w:rsidR="005A437C" w:rsidRDefault="005A437C" w:rsidP="003012B9">
      <w:pPr>
        <w:pStyle w:val="ListParagraph"/>
        <w:numPr>
          <w:ilvl w:val="0"/>
          <w:numId w:val="56"/>
        </w:numPr>
        <w:ind w:left="1440" w:hanging="1080"/>
      </w:pPr>
      <w:r>
        <w:t>Export via des connecteurs vers des applications tierces</w:t>
      </w:r>
    </w:p>
    <w:p w14:paraId="30F775BA" w14:textId="6F01BCED" w:rsidR="005A437C" w:rsidRDefault="005A437C" w:rsidP="005A437C">
      <w:pPr>
        <w:pStyle w:val="ListParagraph"/>
        <w:numPr>
          <w:ilvl w:val="0"/>
          <w:numId w:val="56"/>
        </w:numPr>
        <w:ind w:left="1440" w:hanging="1080"/>
      </w:pPr>
      <w:r>
        <w:t>Permettre de paramétrer des profils de numérisation, traitement et exportation</w:t>
      </w:r>
    </w:p>
    <w:p w14:paraId="6B4027A7" w14:textId="77777777" w:rsidR="000741A1" w:rsidRDefault="000741A1" w:rsidP="00A22B45"/>
    <w:p w14:paraId="398C29DD" w14:textId="2ED3A19D" w:rsidR="00A63983" w:rsidRDefault="00A63983" w:rsidP="00A22B45">
      <w:r w:rsidRPr="00A63983">
        <w:t>Le backend MWS Express doit êt</w:t>
      </w:r>
      <w:r>
        <w:t>re disponible sous forme d’API Rest.</w:t>
      </w:r>
    </w:p>
    <w:p w14:paraId="6932D338" w14:textId="77777777" w:rsidR="00A63983" w:rsidRDefault="00A63983" w:rsidP="00A22B45"/>
    <w:p w14:paraId="70161A7A" w14:textId="786794C1" w:rsidR="00A63983" w:rsidRDefault="00A63983" w:rsidP="00A22B45">
      <w:r>
        <w:t>Le premier cas d’usage d’export sera un connecteur vers l’application Maarch Courrier.</w:t>
      </w:r>
    </w:p>
    <w:p w14:paraId="4B593955" w14:textId="77777777" w:rsidR="00AB30A6" w:rsidRDefault="00AB30A6" w:rsidP="00A22B45"/>
    <w:p w14:paraId="000A35B1" w14:textId="77FE9C1F" w:rsidR="00AB30A6" w:rsidRPr="00A63983" w:rsidRDefault="00AB30A6" w:rsidP="00A22B45">
      <w:r>
        <w:t>Dans un premier temps, l’application MWS Express est considérée comme indépendante de l’application MWS permettant d’effectuer les traitements de LAD/OCR/RAD/CAB. Une réflexion est à mener pour voir s’il ne serait pas intéressant de tout regrouper dans la même application.</w:t>
      </w:r>
    </w:p>
    <w:p w14:paraId="173E20CA" w14:textId="77777777" w:rsidR="006E4BD4" w:rsidRDefault="00F20B07" w:rsidP="009C12E1">
      <w:pPr>
        <w:pStyle w:val="Heading2"/>
      </w:pPr>
      <w:bookmarkStart w:id="136" w:name="_Toc132979309"/>
      <w:bookmarkStart w:id="137" w:name="_Toc514334560"/>
      <w:r>
        <w:t>I.</w:t>
      </w:r>
      <w:r w:rsidR="0064243D">
        <w:t>2</w:t>
      </w:r>
      <w:r>
        <w:t xml:space="preserve"> Périmètre du document</w:t>
      </w:r>
      <w:bookmarkEnd w:id="136"/>
    </w:p>
    <w:p w14:paraId="457CA73F" w14:textId="2F3E96A0" w:rsidR="004C32B8" w:rsidRDefault="00424BF2" w:rsidP="009C12E1">
      <w:r>
        <w:t xml:space="preserve">Ce document présente </w:t>
      </w:r>
      <w:r w:rsidR="00A63983">
        <w:t xml:space="preserve">les différents aspects du backend de l’application : </w:t>
      </w:r>
    </w:p>
    <w:p w14:paraId="6BC62E70" w14:textId="438AA2CD" w:rsidR="00A63983" w:rsidRDefault="00A63983" w:rsidP="00A63983">
      <w:pPr>
        <w:pStyle w:val="ListParagraph"/>
        <w:numPr>
          <w:ilvl w:val="0"/>
          <w:numId w:val="56"/>
        </w:numPr>
      </w:pPr>
      <w:r>
        <w:t xml:space="preserve">Infrastructure MWS Express (Chapitre </w:t>
      </w:r>
      <w:r w:rsidR="00C957D3">
        <w:t>I</w:t>
      </w:r>
      <w:r>
        <w:t>I)</w:t>
      </w:r>
    </w:p>
    <w:p w14:paraId="01483EEA" w14:textId="76E294E4" w:rsidR="00A63983" w:rsidRDefault="00A63983" w:rsidP="00A63983">
      <w:pPr>
        <w:pStyle w:val="ListParagraph"/>
        <w:numPr>
          <w:ilvl w:val="0"/>
          <w:numId w:val="56"/>
        </w:numPr>
      </w:pPr>
      <w:r>
        <w:t xml:space="preserve">Fonctionnalités MWS Express (Chapitre </w:t>
      </w:r>
      <w:r w:rsidR="00C957D3">
        <w:t>I</w:t>
      </w:r>
      <w:r>
        <w:t>II)</w:t>
      </w:r>
    </w:p>
    <w:p w14:paraId="2171B1DE" w14:textId="70C98931" w:rsidR="00A63983" w:rsidRDefault="00A63983" w:rsidP="00A63983">
      <w:pPr>
        <w:pStyle w:val="ListParagraph"/>
        <w:numPr>
          <w:ilvl w:val="0"/>
          <w:numId w:val="56"/>
        </w:numPr>
      </w:pPr>
      <w:r>
        <w:t>Cinématique de traitement (</w:t>
      </w:r>
      <w:r w:rsidR="00900070">
        <w:t>Chapitre I</w:t>
      </w:r>
      <w:r w:rsidR="00C957D3">
        <w:t>V</w:t>
      </w:r>
      <w:r w:rsidR="00900070">
        <w:t>)</w:t>
      </w:r>
    </w:p>
    <w:p w14:paraId="5D8EE47C" w14:textId="5CF44C32" w:rsidR="00900070" w:rsidRDefault="00900070" w:rsidP="00A63983">
      <w:pPr>
        <w:pStyle w:val="ListParagraph"/>
        <w:numPr>
          <w:ilvl w:val="0"/>
          <w:numId w:val="56"/>
        </w:numPr>
      </w:pPr>
      <w:r>
        <w:t>Modèle de données de la plateforme MWS Express (Chapitre V)</w:t>
      </w:r>
    </w:p>
    <w:p w14:paraId="7B74FBB2" w14:textId="5F02ADC7" w:rsidR="00900070" w:rsidRDefault="00900070" w:rsidP="00A63983">
      <w:pPr>
        <w:pStyle w:val="ListParagraph"/>
        <w:numPr>
          <w:ilvl w:val="0"/>
          <w:numId w:val="56"/>
        </w:numPr>
      </w:pPr>
      <w:r>
        <w:t>API MWS Express (Chapitre V</w:t>
      </w:r>
      <w:r w:rsidR="00C957D3">
        <w:t>I</w:t>
      </w:r>
      <w:r>
        <w:t>)</w:t>
      </w:r>
    </w:p>
    <w:p w14:paraId="5A28E8C3" w14:textId="77777777" w:rsidR="000741A1" w:rsidRDefault="000741A1" w:rsidP="009C12E1">
      <w:pPr>
        <w:rPr>
          <w:ins w:id="138" w:author="DIS" w:date="2021-03-10T13:55:00Z"/>
        </w:rPr>
      </w:pPr>
    </w:p>
    <w:p w14:paraId="3B2CA18D" w14:textId="77777777" w:rsidR="008B2B7C" w:rsidRDefault="008B2B7C" w:rsidP="008B2B7C">
      <w:pPr>
        <w:rPr>
          <w:ins w:id="139" w:author="duboisdulier@live.com" w:date="2021-02-21T09:15:00Z"/>
        </w:rPr>
        <w:sectPr w:rsidR="008B2B7C" w:rsidSect="00EC421F">
          <w:headerReference w:type="first" r:id="rId21"/>
          <w:footerReference w:type="first" r:id="rId22"/>
          <w:pgSz w:w="11906" w:h="16838"/>
          <w:pgMar w:top="776" w:right="851" w:bottom="776" w:left="851" w:header="720" w:footer="217" w:gutter="0"/>
          <w:pgBorders>
            <w:top w:val="single" w:sz="4" w:space="12" w:color="D9D9D9"/>
            <w:left w:val="single" w:sz="4" w:space="18" w:color="D9D9D9"/>
            <w:bottom w:val="single" w:sz="4" w:space="0" w:color="D9D9D9"/>
            <w:right w:val="single" w:sz="4" w:space="18" w:color="D9D9D9"/>
          </w:pgBorders>
          <w:cols w:space="720"/>
          <w:titlePg/>
          <w:docGrid w:linePitch="360"/>
        </w:sectPr>
      </w:pPr>
    </w:p>
    <w:bookmarkStart w:id="142" w:name="_Toc132979310"/>
    <w:p w14:paraId="3A3E64E1" w14:textId="540E31B8" w:rsidR="00A4230F" w:rsidRDefault="00C85F54" w:rsidP="00A4230F">
      <w:pPr>
        <w:pStyle w:val="Heading1"/>
        <w:rPr>
          <w:ins w:id="143" w:author="Nico Couture" w:date="2021-03-09T12:10:00Z"/>
        </w:rPr>
      </w:pPr>
      <w:ins w:id="144" w:author="Nico Couture" w:date="2021-03-09T12:10:00Z">
        <w:r>
          <w:rPr>
            <w:noProof/>
            <w:lang w:eastAsia="fr-FR"/>
          </w:rPr>
          <w:lastRenderedPageBreak/>
          <mc:AlternateContent>
            <mc:Choice Requires="wps">
              <w:drawing>
                <wp:anchor distT="0" distB="0" distL="114300" distR="114300" simplePos="0" relativeHeight="251721728" behindDoc="0" locked="0" layoutInCell="1" allowOverlap="1" wp14:anchorId="37143A78" wp14:editId="5D1403B3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-54610</wp:posOffset>
                  </wp:positionV>
                  <wp:extent cx="152400" cy="285750"/>
                  <wp:effectExtent l="0" t="0" r="0" b="19050"/>
                  <wp:wrapNone/>
                  <wp:docPr id="71" name="AutoShape 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2400" cy="285750"/>
                          </a:xfrm>
                          <a:prstGeom prst="flowChartInputOutput">
                            <a:avLst/>
                          </a:prstGeom>
                          <a:solidFill>
                            <a:srgbClr val="F60000"/>
                          </a:solidFill>
                          <a:ln>
                            <a:noFill/>
                          </a:ln>
                          <a:effectLst>
                            <a:outerShdw dist="28398" dir="3806097" algn="ctr" rotWithShape="0">
                              <a:srgbClr val="622423">
                                <a:alpha val="50000"/>
                              </a:srgb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64FD64BC" id="AutoShape 29" o:spid="_x0000_s1026" type="#_x0000_t111" style="position:absolute;margin-left:-4.25pt;margin-top:-4.3pt;width:12pt;height:22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" fillcolor="#f60000" stroked="f">
                  <v:shadow on="t" color="#622423" opacity=".5" offset="1pt"/>
                </v:shape>
              </w:pict>
            </mc:Fallback>
          </mc:AlternateContent>
        </w:r>
        <w:r w:rsidR="00A4230F" w:rsidRPr="00FD66CF">
          <w:t xml:space="preserve">   </w:t>
        </w:r>
        <w:r w:rsidR="00A4230F">
          <w:t>II</w:t>
        </w:r>
        <w:r w:rsidR="00A4230F" w:rsidRPr="00FD66CF">
          <w:t xml:space="preserve"> – </w:t>
        </w:r>
      </w:ins>
      <w:r w:rsidR="00900070">
        <w:t>INFRASTRUCTURE</w:t>
      </w:r>
      <w:ins w:id="145" w:author="Nico Couture" w:date="2021-03-09T12:10:00Z">
        <w:r w:rsidR="00A4230F">
          <w:t xml:space="preserve"> MWS</w:t>
        </w:r>
      </w:ins>
      <w:r w:rsidR="00900070">
        <w:t xml:space="preserve"> EXPRESS</w:t>
      </w:r>
      <w:bookmarkEnd w:id="142"/>
    </w:p>
    <w:p w14:paraId="06B0F098" w14:textId="77777777" w:rsidR="00A4230F" w:rsidRDefault="00A4230F" w:rsidP="00A4230F"/>
    <w:p w14:paraId="06441D69" w14:textId="68C1BBC6" w:rsidR="00900070" w:rsidRDefault="00745CF1" w:rsidP="00900070">
      <w:pPr>
        <w:pStyle w:val="Heading2"/>
        <w:rPr>
          <w:ins w:id="146" w:author="DIS" w:date="2021-03-10T14:16:00Z"/>
        </w:rPr>
      </w:pPr>
      <w:bookmarkStart w:id="147" w:name="_Toc132979311"/>
      <w:r>
        <w:t>II</w:t>
      </w:r>
      <w:r w:rsidR="00900070">
        <w:t>.1 Synoptique fonctionnel</w:t>
      </w:r>
      <w:bookmarkEnd w:id="147"/>
    </w:p>
    <w:p w14:paraId="7E28F10D" w14:textId="77777777" w:rsidR="00900070" w:rsidRDefault="00900070" w:rsidP="00900070">
      <w:pPr>
        <w:rPr>
          <w:ins w:id="148" w:author="DIS" w:date="2021-03-10T14:16:00Z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A5EBFB5" wp14:editId="6FED2D63">
                <wp:simplePos x="0" y="0"/>
                <wp:positionH relativeFrom="column">
                  <wp:posOffset>3053715</wp:posOffset>
                </wp:positionH>
                <wp:positionV relativeFrom="paragraph">
                  <wp:posOffset>108585</wp:posOffset>
                </wp:positionV>
                <wp:extent cx="1155700" cy="260350"/>
                <wp:effectExtent l="12700" t="12700" r="12700" b="12700"/>
                <wp:wrapNone/>
                <wp:docPr id="12724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5700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170164" w14:textId="77777777" w:rsidR="00900070" w:rsidRDefault="00900070" w:rsidP="00900070">
                            <w:ins w:id="149" w:author="DIS" w:date="2021-03-10T14:19:00Z">
                              <w:r>
                                <w:t>Serveur Mercure</w:t>
                              </w:r>
                            </w:ins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5EBFB5" id="Rectangle 124" o:spid="_x0000_s1044" style="position:absolute;left:0;text-align:left;margin-left:240.45pt;margin-top:8.55pt;width:91pt;height:20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" strokecolor="#548dd4 [1951]">
                <v:textbox>
                  <w:txbxContent>
                    <w:p w14:paraId="4A170164" w14:textId="77777777" w:rsidR="00900070" w:rsidRDefault="00900070" w:rsidP="00900070">
                      <w:ins w:id="150" w:author="DIS" w:date="2021-03-10T14:19:00Z">
                        <w:r>
                          <w:t>Serveur Mercure</w:t>
                        </w:r>
                      </w:ins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8F3165D" wp14:editId="20ADE11A">
                <wp:simplePos x="0" y="0"/>
                <wp:positionH relativeFrom="column">
                  <wp:posOffset>3053715</wp:posOffset>
                </wp:positionH>
                <wp:positionV relativeFrom="paragraph">
                  <wp:posOffset>108585</wp:posOffset>
                </wp:positionV>
                <wp:extent cx="3346450" cy="2279650"/>
                <wp:effectExtent l="12700" t="12700" r="12700" b="12700"/>
                <wp:wrapNone/>
                <wp:docPr id="12723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46450" cy="227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602862" id="Rectangle 123" o:spid="_x0000_s1026" style="position:absolute;margin-left:240.45pt;margin-top:8.55pt;width:263.5pt;height:179.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" strokecolor="#548dd4 [1951]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9A16AE7" wp14:editId="508EEC32">
                <wp:simplePos x="0" y="0"/>
                <wp:positionH relativeFrom="column">
                  <wp:posOffset>2552065</wp:posOffset>
                </wp:positionH>
                <wp:positionV relativeFrom="paragraph">
                  <wp:posOffset>6985</wp:posOffset>
                </wp:positionV>
                <wp:extent cx="0" cy="2508250"/>
                <wp:effectExtent l="6350" t="6350" r="12700" b="9525"/>
                <wp:wrapNone/>
                <wp:docPr id="12722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08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525A4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2" o:spid="_x0000_s1026" type="#_x0000_t32" style="position:absolute;margin-left:200.95pt;margin-top:.55pt;width:0;height:197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" strokecolor="#548dd4 [1951]">
                <v:stroke dashstyle="dash"/>
              </v:shape>
            </w:pict>
          </mc:Fallback>
        </mc:AlternateContent>
      </w:r>
    </w:p>
    <w:p w14:paraId="03B46A80" w14:textId="77777777" w:rsidR="00900070" w:rsidRDefault="00900070" w:rsidP="00900070">
      <w:pPr>
        <w:rPr>
          <w:ins w:id="151" w:author="DIS" w:date="2021-03-10T14:16:00Z"/>
        </w:rPr>
      </w:pPr>
    </w:p>
    <w:p w14:paraId="3B665DD5" w14:textId="77777777" w:rsidR="00900070" w:rsidRDefault="00900070" w:rsidP="00900070">
      <w:pPr>
        <w:rPr>
          <w:ins w:id="152" w:author="DIS" w:date="2021-03-10T14:16:00Z"/>
        </w:rPr>
      </w:pPr>
    </w:p>
    <w:p w14:paraId="612A8A18" w14:textId="77777777" w:rsidR="00900070" w:rsidRDefault="00900070" w:rsidP="00900070">
      <w:pPr>
        <w:rPr>
          <w:ins w:id="153" w:author="DIS" w:date="2021-03-10T14:16:00Z"/>
        </w:rPr>
      </w:pPr>
      <w:ins w:id="154" w:author="DIS" w:date="2021-03-10T14:27:00Z"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746304" behindDoc="0" locked="0" layoutInCell="1" allowOverlap="1" wp14:anchorId="1608108F" wp14:editId="4E7001FC">
                  <wp:simplePos x="0" y="0"/>
                  <wp:positionH relativeFrom="column">
                    <wp:posOffset>3180715</wp:posOffset>
                  </wp:positionH>
                  <wp:positionV relativeFrom="paragraph">
                    <wp:posOffset>53975</wp:posOffset>
                  </wp:positionV>
                  <wp:extent cx="1758950" cy="685800"/>
                  <wp:effectExtent l="6350" t="12700" r="6350" b="6350"/>
                  <wp:wrapNone/>
                  <wp:docPr id="31" name="AutoShape 1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58950" cy="6858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F9D4107" w14:textId="77777777" w:rsidR="00900070" w:rsidRDefault="00900070" w:rsidP="00900070">
                              <w:pPr>
                                <w:jc w:val="center"/>
                                <w:rPr>
                                  <w:ins w:id="155" w:author="DIS" w:date="2021-03-10T14:27:00Z"/>
                                </w:rPr>
                              </w:pPr>
                              <w:ins w:id="156" w:author="DIS" w:date="2021-03-10T14:27:00Z">
                                <w:r>
                                  <w:t>Plateforme MWS</w:t>
                                </w:r>
                              </w:ins>
                            </w:p>
                            <w:p w14:paraId="7ED4925D" w14:textId="77777777" w:rsidR="00900070" w:rsidRDefault="00900070" w:rsidP="00900070">
                              <w:pPr>
                                <w:jc w:val="center"/>
                              </w:pPr>
                              <w:ins w:id="157" w:author="DIS" w:date="2021-03-10T14:27:00Z">
                                <w:r>
                                  <w:t>(Apache)</w:t>
                                </w:r>
                              </w:ins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oundrect w14:anchorId="1608108F" id="AutoShape 125" o:spid="_x0000_s1045" style="position:absolute;left:0;text-align:left;margin-left:250.45pt;margin-top:4.25pt;width:138.5pt;height:54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" strokecolor="#548dd4 [1951]">
                  <v:textbox>
                    <w:txbxContent>
                      <w:p w14:paraId="6F9D4107" w14:textId="77777777" w:rsidR="00900070" w:rsidRDefault="00900070" w:rsidP="00900070">
                        <w:pPr>
                          <w:jc w:val="center"/>
                          <w:rPr>
                            <w:ins w:id="158" w:author="DIS" w:date="2021-03-10T14:27:00Z"/>
                          </w:rPr>
                        </w:pPr>
                        <w:ins w:id="159" w:author="DIS" w:date="2021-03-10T14:27:00Z">
                          <w:r>
                            <w:t>Plateforme MWS</w:t>
                          </w:r>
                        </w:ins>
                      </w:p>
                      <w:p w14:paraId="7ED4925D" w14:textId="77777777" w:rsidR="00900070" w:rsidRDefault="00900070" w:rsidP="00900070">
                        <w:pPr>
                          <w:jc w:val="center"/>
                        </w:pPr>
                        <w:ins w:id="160" w:author="DIS" w:date="2021-03-10T14:27:00Z">
                          <w:r>
                            <w:t>(Apache)</w:t>
                          </w:r>
                        </w:ins>
                      </w:p>
                    </w:txbxContent>
                  </v:textbox>
                </v:roundrect>
              </w:pict>
            </mc:Fallback>
          </mc:AlternateContent>
        </w:r>
      </w:ins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A08F7B0" wp14:editId="0512FE4C">
                <wp:simplePos x="0" y="0"/>
                <wp:positionH relativeFrom="column">
                  <wp:posOffset>60325</wp:posOffset>
                </wp:positionH>
                <wp:positionV relativeFrom="paragraph">
                  <wp:posOffset>130175</wp:posOffset>
                </wp:positionV>
                <wp:extent cx="1905000" cy="1085850"/>
                <wp:effectExtent l="10160" t="12700" r="8890" b="6350"/>
                <wp:wrapNone/>
                <wp:docPr id="30" name="Auto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0" cy="1085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BFFFE7C" w14:textId="77777777" w:rsidR="00900070" w:rsidRDefault="00900070" w:rsidP="00900070">
                            <w:pPr>
                              <w:jc w:val="center"/>
                            </w:pPr>
                            <w:ins w:id="161" w:author="DIS" w:date="2021-03-10T14:16:00Z">
                              <w:r>
                                <w:t>Logiciel Externe</w:t>
                              </w:r>
                            </w:ins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A08F7B0" id="AutoShape 121" o:spid="_x0000_s1046" style="position:absolute;left:0;text-align:left;margin-left:4.75pt;margin-top:10.25pt;width:150pt;height:85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" strokecolor="#548dd4 [1951]">
                <v:textbox>
                  <w:txbxContent>
                    <w:p w14:paraId="3BFFFE7C" w14:textId="77777777" w:rsidR="00900070" w:rsidRDefault="00900070" w:rsidP="00900070">
                      <w:pPr>
                        <w:jc w:val="center"/>
                      </w:pPr>
                      <w:ins w:id="162" w:author="DIS" w:date="2021-03-10T14:16:00Z">
                        <w:r>
                          <w:t>Logiciel Externe</w:t>
                        </w:r>
                      </w:ins>
                    </w:p>
                  </w:txbxContent>
                </v:textbox>
              </v:roundrect>
            </w:pict>
          </mc:Fallback>
        </mc:AlternateContent>
      </w:r>
    </w:p>
    <w:p w14:paraId="3800B321" w14:textId="77777777" w:rsidR="00900070" w:rsidRDefault="00900070" w:rsidP="00900070">
      <w:pPr>
        <w:rPr>
          <w:ins w:id="163" w:author="DIS" w:date="2021-03-10T14:16:00Z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4B2578A" wp14:editId="08D5303D">
                <wp:simplePos x="0" y="0"/>
                <wp:positionH relativeFrom="column">
                  <wp:posOffset>2717165</wp:posOffset>
                </wp:positionH>
                <wp:positionV relativeFrom="paragraph">
                  <wp:posOffset>42545</wp:posOffset>
                </wp:positionV>
                <wp:extent cx="254000" cy="234950"/>
                <wp:effectExtent l="0" t="0" r="3175" b="3175"/>
                <wp:wrapNone/>
                <wp:docPr id="29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D2A8E5" w14:textId="77777777" w:rsidR="00900070" w:rsidRPr="00032236" w:rsidRDefault="00900070" w:rsidP="00900070">
                            <w:pPr>
                              <w:rPr>
                                <w:sz w:val="16"/>
                              </w:rPr>
                            </w:pPr>
                            <w:ins w:id="164" w:author="DIS" w:date="2021-03-10T15:14:00Z">
                              <w:r w:rsidRPr="009140A2">
                                <w:rPr>
                                  <w:sz w:val="16"/>
                                </w:rPr>
                                <w:t>1</w:t>
                              </w:r>
                            </w:ins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B2578A" id="Text Box 142" o:spid="_x0000_s1047" type="#_x0000_t202" style="position:absolute;left:0;text-align:left;margin-left:213.95pt;margin-top:3.35pt;width:20pt;height:18.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" stroked="f" strokecolor="#548dd4 [1951]">
                <v:textbox>
                  <w:txbxContent>
                    <w:p w14:paraId="66D2A8E5" w14:textId="77777777" w:rsidR="00900070" w:rsidRPr="00032236" w:rsidRDefault="00900070" w:rsidP="00900070">
                      <w:pPr>
                        <w:rPr>
                          <w:sz w:val="16"/>
                        </w:rPr>
                      </w:pPr>
                      <w:ins w:id="165" w:author="DIS" w:date="2021-03-10T15:14:00Z">
                        <w:r w:rsidRPr="009140A2">
                          <w:rPr>
                            <w:sz w:val="16"/>
                          </w:rPr>
                          <w:t>1</w:t>
                        </w:r>
                      </w:ins>
                    </w:p>
                  </w:txbxContent>
                </v:textbox>
              </v:shape>
            </w:pict>
          </mc:Fallback>
        </mc:AlternateContent>
      </w:r>
      <w:ins w:id="166" w:author="DIS" w:date="2021-03-10T14:41:00Z"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756544" behindDoc="0" locked="0" layoutInCell="1" allowOverlap="1" wp14:anchorId="75A8453C" wp14:editId="53750E06">
                  <wp:simplePos x="0" y="0"/>
                  <wp:positionH relativeFrom="column">
                    <wp:posOffset>4926965</wp:posOffset>
                  </wp:positionH>
                  <wp:positionV relativeFrom="paragraph">
                    <wp:posOffset>137795</wp:posOffset>
                  </wp:positionV>
                  <wp:extent cx="1092835" cy="0"/>
                  <wp:effectExtent l="9525" t="9525" r="12065" b="9525"/>
                  <wp:wrapNone/>
                  <wp:docPr id="28" name="AutoShape 1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0"/>
                            <a:ext cx="10928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12474BC4" id="AutoShape 138" o:spid="_x0000_s1026" type="#_x0000_t32" style="position:absolute;margin-left:387.95pt;margin-top:10.85pt;width:86.05pt;height:0;flip:x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" strokecolor="#548dd4 [1951]"/>
              </w:pict>
            </mc:Fallback>
          </mc:AlternateContent>
        </w:r>
      </w:ins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CA7E681" wp14:editId="6042B309">
                <wp:simplePos x="0" y="0"/>
                <wp:positionH relativeFrom="column">
                  <wp:posOffset>6031865</wp:posOffset>
                </wp:positionH>
                <wp:positionV relativeFrom="paragraph">
                  <wp:posOffset>137795</wp:posOffset>
                </wp:positionV>
                <wp:extent cx="635" cy="273050"/>
                <wp:effectExtent l="9525" t="9525" r="8890" b="12700"/>
                <wp:wrapNone/>
                <wp:docPr id="27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73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1AB4D2" id="AutoShape 135" o:spid="_x0000_s1026" type="#_x0000_t32" style="position:absolute;margin-left:474.95pt;margin-top:10.85pt;width:.05pt;height:21.5pt;flip:y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" strokecolor="#548dd4 [1951]"/>
            </w:pict>
          </mc:Fallback>
        </mc:AlternateContent>
      </w:r>
    </w:p>
    <w:p w14:paraId="0DE4CEDC" w14:textId="77777777" w:rsidR="00900070" w:rsidRDefault="00900070" w:rsidP="00900070">
      <w:pPr>
        <w:rPr>
          <w:ins w:id="167" w:author="DIS" w:date="2021-03-10T14:16:00Z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9DB47BE" wp14:editId="6C5C3E4E">
                <wp:simplePos x="0" y="0"/>
                <wp:positionH relativeFrom="column">
                  <wp:posOffset>1965325</wp:posOffset>
                </wp:positionH>
                <wp:positionV relativeFrom="paragraph">
                  <wp:posOffset>138430</wp:posOffset>
                </wp:positionV>
                <wp:extent cx="1215390" cy="0"/>
                <wp:effectExtent l="19685" t="57150" r="22225" b="57150"/>
                <wp:wrapNone/>
                <wp:docPr id="26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53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570878" id="AutoShape 139" o:spid="_x0000_s1026" type="#_x0000_t32" style="position:absolute;margin-left:154.75pt;margin-top:10.9pt;width:95.7pt;height:0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" strokecolor="#548dd4 [1951]">
                <v:stroke startarrow="block" endarrow="block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9CF20F6" wp14:editId="0A304321">
                <wp:simplePos x="0" y="0"/>
                <wp:positionH relativeFrom="column">
                  <wp:posOffset>5327015</wp:posOffset>
                </wp:positionH>
                <wp:positionV relativeFrom="paragraph">
                  <wp:posOffset>138430</wp:posOffset>
                </wp:positionV>
                <wp:extent cx="635" cy="101600"/>
                <wp:effectExtent l="9525" t="9525" r="8890" b="12700"/>
                <wp:wrapNone/>
                <wp:docPr id="25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1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D22EE9" id="AutoShape 134" o:spid="_x0000_s1026" type="#_x0000_t32" style="position:absolute;margin-left:419.45pt;margin-top:10.9pt;width:.05pt;height:8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" strokecolor="#548dd4 [1951]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88C0095" wp14:editId="2DFF4BCA">
                <wp:simplePos x="0" y="0"/>
                <wp:positionH relativeFrom="column">
                  <wp:posOffset>4939665</wp:posOffset>
                </wp:positionH>
                <wp:positionV relativeFrom="paragraph">
                  <wp:posOffset>138430</wp:posOffset>
                </wp:positionV>
                <wp:extent cx="387350" cy="0"/>
                <wp:effectExtent l="12700" t="9525" r="9525" b="9525"/>
                <wp:wrapNone/>
                <wp:docPr id="24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7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CDB057" id="AutoShape 131" o:spid="_x0000_s1026" type="#_x0000_t32" style="position:absolute;margin-left:388.95pt;margin-top:10.9pt;width:30.5pt;height:0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" strokecolor="#548dd4 [1951]"/>
            </w:pict>
          </mc:Fallback>
        </mc:AlternateContent>
      </w:r>
    </w:p>
    <w:p w14:paraId="1DE0878B" w14:textId="77777777" w:rsidR="00900070" w:rsidRDefault="00900070" w:rsidP="00900070">
      <w:pPr>
        <w:rPr>
          <w:ins w:id="168" w:author="DIS" w:date="2021-03-10T14:16:00Z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60B615F" wp14:editId="6DA33CF2">
                <wp:simplePos x="0" y="0"/>
                <wp:positionH relativeFrom="column">
                  <wp:posOffset>5047615</wp:posOffset>
                </wp:positionH>
                <wp:positionV relativeFrom="paragraph">
                  <wp:posOffset>69850</wp:posOffset>
                </wp:positionV>
                <wp:extent cx="558800" cy="539750"/>
                <wp:effectExtent l="6350" t="6350" r="6350" b="6350"/>
                <wp:wrapNone/>
                <wp:docPr id="23" name="Auto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800" cy="539750"/>
                        </a:xfrm>
                        <a:prstGeom prst="flowChartPunchedCar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A64ED4" w14:textId="77777777" w:rsidR="00900070" w:rsidRDefault="00900070" w:rsidP="00900070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ins w:id="169" w:author="DIS" w:date="2021-03-10T14:38:00Z">
                              <w:r w:rsidRPr="009140A2">
                                <w:rPr>
                                  <w:sz w:val="14"/>
                                </w:rPr>
                                <w:t>Dossier de stockage</w:t>
                              </w:r>
                            </w:ins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0B615F" id="_x0000_t121" coordsize="21600,21600" o:spt="121" path="m4321,l21600,r,21600l,21600,,4338xe">
                <v:stroke joinstyle="miter"/>
                <v:path gradientshapeok="t" o:connecttype="rect" textboxrect="0,4321,21600,21600"/>
              </v:shapetype>
              <v:shape id="AutoShape 128" o:spid="_x0000_s1048" type="#_x0000_t121" style="position:absolute;left:0;text-align:left;margin-left:397.45pt;margin-top:5.5pt;width:44pt;height:42.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" strokecolor="#548dd4 [1951]">
                <v:textbox>
                  <w:txbxContent>
                    <w:p w14:paraId="3AA64ED4" w14:textId="77777777" w:rsidR="00900070" w:rsidRDefault="00900070" w:rsidP="00900070">
                      <w:pPr>
                        <w:jc w:val="center"/>
                        <w:rPr>
                          <w:sz w:val="14"/>
                        </w:rPr>
                      </w:pPr>
                      <w:ins w:id="170" w:author="DIS" w:date="2021-03-10T14:38:00Z">
                        <w:r w:rsidRPr="009140A2">
                          <w:rPr>
                            <w:sz w:val="14"/>
                          </w:rPr>
                          <w:t>Dossier de stockage</w:t>
                        </w:r>
                      </w:ins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A65FC0A" wp14:editId="2582C34E">
                <wp:simplePos x="0" y="0"/>
                <wp:positionH relativeFrom="column">
                  <wp:posOffset>5739765</wp:posOffset>
                </wp:positionH>
                <wp:positionV relativeFrom="paragraph">
                  <wp:posOffset>6350</wp:posOffset>
                </wp:positionV>
                <wp:extent cx="596900" cy="635000"/>
                <wp:effectExtent l="12700" t="9525" r="9525" b="12700"/>
                <wp:wrapNone/>
                <wp:docPr id="22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" cy="635000"/>
                        </a:xfrm>
                        <a:prstGeom prst="can">
                          <a:avLst>
                            <a:gd name="adj" fmla="val 2659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92AFB9A" w14:textId="77777777" w:rsidR="00900070" w:rsidRDefault="00900070" w:rsidP="00900070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ins w:id="171" w:author="DIS" w:date="2021-03-10T14:39:00Z">
                              <w:r w:rsidRPr="009140A2">
                                <w:rPr>
                                  <w:sz w:val="18"/>
                                </w:rPr>
                                <w:t>BDD Postgres</w:t>
                              </w:r>
                            </w:ins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65FC0A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AutoShape 127" o:spid="_x0000_s1049" type="#_x0000_t22" style="position:absolute;left:0;text-align:left;margin-left:451.95pt;margin-top:.5pt;width:47pt;height:50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" strokecolor="#548dd4 [1951]">
                <v:textbox>
                  <w:txbxContent>
                    <w:p w14:paraId="192AFB9A" w14:textId="77777777" w:rsidR="00900070" w:rsidRDefault="00900070" w:rsidP="00900070">
                      <w:pPr>
                        <w:jc w:val="center"/>
                        <w:rPr>
                          <w:sz w:val="12"/>
                        </w:rPr>
                      </w:pPr>
                      <w:ins w:id="172" w:author="DIS" w:date="2021-03-10T14:39:00Z">
                        <w:r w:rsidRPr="009140A2">
                          <w:rPr>
                            <w:sz w:val="18"/>
                          </w:rPr>
                          <w:t>BDD Postgres</w:t>
                        </w:r>
                      </w:ins>
                    </w:p>
                  </w:txbxContent>
                </v:textbox>
              </v:shape>
            </w:pict>
          </mc:Fallback>
        </mc:AlternateContent>
      </w:r>
    </w:p>
    <w:p w14:paraId="49BCAD1F" w14:textId="77777777" w:rsidR="00900070" w:rsidRDefault="00900070" w:rsidP="00900070">
      <w:pPr>
        <w:rPr>
          <w:ins w:id="173" w:author="DIS" w:date="2021-03-10T14:16:00Z"/>
        </w:rPr>
      </w:pPr>
      <w:ins w:id="174" w:author="DIS" w:date="2021-03-10T15:14:00Z"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762688" behindDoc="0" locked="0" layoutInCell="1" allowOverlap="1" wp14:anchorId="248B5F9A" wp14:editId="11DF6FBD">
                  <wp:simplePos x="0" y="0"/>
                  <wp:positionH relativeFrom="column">
                    <wp:posOffset>4107815</wp:posOffset>
                  </wp:positionH>
                  <wp:positionV relativeFrom="paragraph">
                    <wp:posOffset>95885</wp:posOffset>
                  </wp:positionV>
                  <wp:extent cx="254000" cy="196850"/>
                  <wp:effectExtent l="0" t="3175" r="3175" b="0"/>
                  <wp:wrapNone/>
                  <wp:docPr id="21" name="Text Box 1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54000" cy="196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02FB98" w14:textId="77777777" w:rsidR="00900070" w:rsidRPr="00032236" w:rsidRDefault="00900070" w:rsidP="00900070">
                              <w:pPr>
                                <w:rPr>
                                  <w:sz w:val="16"/>
                                </w:rPr>
                              </w:pPr>
                              <w:ins w:id="175" w:author="DIS" w:date="2021-03-10T15:14:00Z">
                                <w:r>
                                  <w:rPr>
                                    <w:sz w:val="16"/>
                                  </w:rPr>
                                  <w:t>2</w:t>
                                </w:r>
                              </w:ins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248B5F9A" id="Text Box 144" o:spid="_x0000_s1050" type="#_x0000_t202" style="position:absolute;left:0;text-align:left;margin-left:323.45pt;margin-top:7.55pt;width:20pt;height:15.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" stroked="f" strokecolor="#548dd4 [1951]">
                  <v:textbox>
                    <w:txbxContent>
                      <w:p w14:paraId="2102FB98" w14:textId="77777777" w:rsidR="00900070" w:rsidRPr="00032236" w:rsidRDefault="00900070" w:rsidP="00900070">
                        <w:pPr>
                          <w:rPr>
                            <w:sz w:val="16"/>
                          </w:rPr>
                        </w:pPr>
                        <w:ins w:id="176" w:author="DIS" w:date="2021-03-10T15:14:00Z">
                          <w:r>
                            <w:rPr>
                              <w:sz w:val="16"/>
                            </w:rPr>
                            <w:t>2</w:t>
                          </w:r>
                        </w:ins>
                      </w:p>
                    </w:txbxContent>
                  </v:textbox>
                </v:shape>
              </w:pict>
            </mc:Fallback>
          </mc:AlternateContent>
        </w:r>
      </w:ins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3CE6281" wp14:editId="5FA5B538">
                <wp:simplePos x="0" y="0"/>
                <wp:positionH relativeFrom="column">
                  <wp:posOffset>4057015</wp:posOffset>
                </wp:positionH>
                <wp:positionV relativeFrom="paragraph">
                  <wp:posOffset>57785</wp:posOffset>
                </wp:positionV>
                <wp:extent cx="0" cy="247650"/>
                <wp:effectExtent l="53975" t="22225" r="60325" b="6350"/>
                <wp:wrapNone/>
                <wp:docPr id="20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502195" id="AutoShape 141" o:spid="_x0000_s1026" type="#_x0000_t32" style="position:absolute;margin-left:319.45pt;margin-top:4.55pt;width:0;height:19.5pt;flip:y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" strokecolor="#548dd4 [1951]">
                <v:stroke endarrow="block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32614AF" wp14:editId="16F47AA2">
                <wp:simplePos x="0" y="0"/>
                <wp:positionH relativeFrom="column">
                  <wp:posOffset>1965325</wp:posOffset>
                </wp:positionH>
                <wp:positionV relativeFrom="paragraph">
                  <wp:posOffset>153035</wp:posOffset>
                </wp:positionV>
                <wp:extent cx="1215390" cy="546100"/>
                <wp:effectExtent l="38735" t="60325" r="12700" b="12700"/>
                <wp:wrapNone/>
                <wp:docPr id="19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15390" cy="546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5763F4" id="AutoShape 140" o:spid="_x0000_s1026" type="#_x0000_t32" style="position:absolute;margin-left:154.75pt;margin-top:12.05pt;width:95.7pt;height:43pt;flip:x y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" strokecolor="#548dd4 [1951]">
                <v:stroke dashstyle="1 1" endarrow="block"/>
              </v:shape>
            </w:pict>
          </mc:Fallback>
        </mc:AlternateContent>
      </w:r>
    </w:p>
    <w:p w14:paraId="664A5EFE" w14:textId="77777777" w:rsidR="00900070" w:rsidRDefault="00900070" w:rsidP="00900070">
      <w:pPr>
        <w:rPr>
          <w:ins w:id="177" w:author="DIS" w:date="2021-03-10T14:16:00Z"/>
        </w:rPr>
      </w:pPr>
      <w:ins w:id="178" w:author="DIS" w:date="2021-03-10T15:14:00Z"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761664" behindDoc="0" locked="0" layoutInCell="1" allowOverlap="1" wp14:anchorId="3C115279" wp14:editId="7F95B994">
                  <wp:simplePos x="0" y="0"/>
                  <wp:positionH relativeFrom="column">
                    <wp:posOffset>2660015</wp:posOffset>
                  </wp:positionH>
                  <wp:positionV relativeFrom="paragraph">
                    <wp:posOffset>65405</wp:posOffset>
                  </wp:positionV>
                  <wp:extent cx="254000" cy="234950"/>
                  <wp:effectExtent l="0" t="0" r="3175" b="3175"/>
                  <wp:wrapNone/>
                  <wp:docPr id="18" name="Text Box 1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54000" cy="234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7AB5FC" w14:textId="77777777" w:rsidR="00900070" w:rsidRPr="00032236" w:rsidRDefault="00900070" w:rsidP="00900070">
                              <w:pPr>
                                <w:rPr>
                                  <w:sz w:val="16"/>
                                </w:rPr>
                              </w:pPr>
                              <w:ins w:id="179" w:author="DIS" w:date="2021-03-10T15:14:00Z">
                                <w:r>
                                  <w:rPr>
                                    <w:sz w:val="16"/>
                                  </w:rPr>
                                  <w:t>3</w:t>
                                </w:r>
                              </w:ins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3C115279" id="Text Box 143" o:spid="_x0000_s1051" type="#_x0000_t202" style="position:absolute;left:0;text-align:left;margin-left:209.45pt;margin-top:5.15pt;width:20pt;height:18.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" stroked="f" strokecolor="#548dd4 [1951]">
                  <v:textbox>
                    <w:txbxContent>
                      <w:p w14:paraId="0A7AB5FC" w14:textId="77777777" w:rsidR="00900070" w:rsidRPr="00032236" w:rsidRDefault="00900070" w:rsidP="00900070">
                        <w:pPr>
                          <w:rPr>
                            <w:sz w:val="16"/>
                          </w:rPr>
                        </w:pPr>
                        <w:ins w:id="180" w:author="DIS" w:date="2021-03-10T15:14:00Z">
                          <w:r>
                            <w:rPr>
                              <w:sz w:val="16"/>
                            </w:rPr>
                            <w:t>3</w:t>
                          </w:r>
                        </w:ins>
                      </w:p>
                    </w:txbxContent>
                  </v:textbox>
                </v:shape>
              </w:pict>
            </mc:Fallback>
          </mc:AlternateContent>
        </w:r>
      </w:ins>
      <w:ins w:id="181" w:author="DIS" w:date="2021-03-10T14:27:00Z"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747328" behindDoc="0" locked="0" layoutInCell="1" allowOverlap="1" wp14:anchorId="2DFD69DD" wp14:editId="6DD309F1">
                  <wp:simplePos x="0" y="0"/>
                  <wp:positionH relativeFrom="column">
                    <wp:posOffset>3180715</wp:posOffset>
                  </wp:positionH>
                  <wp:positionV relativeFrom="paragraph">
                    <wp:posOffset>135255</wp:posOffset>
                  </wp:positionV>
                  <wp:extent cx="1758950" cy="685800"/>
                  <wp:effectExtent l="6350" t="12700" r="6350" b="6350"/>
                  <wp:wrapNone/>
                  <wp:docPr id="16" name="AutoShape 1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58950" cy="6858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0A44E21" w14:textId="77777777" w:rsidR="00900070" w:rsidRDefault="00900070" w:rsidP="00900070">
                              <w:pPr>
                                <w:jc w:val="center"/>
                              </w:pPr>
                              <w:ins w:id="182" w:author="DIS" w:date="2021-03-10T14:27:00Z">
                                <w:r>
                                  <w:t>Robot Mercure</w:t>
                                </w:r>
                              </w:ins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oundrect w14:anchorId="2DFD69DD" id="AutoShape 126" o:spid="_x0000_s1052" style="position:absolute;left:0;text-align:left;margin-left:250.45pt;margin-top:10.65pt;width:138.5pt;height:54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" strokecolor="#548dd4 [1951]">
                  <v:textbox>
                    <w:txbxContent>
                      <w:p w14:paraId="20A44E21" w14:textId="77777777" w:rsidR="00900070" w:rsidRDefault="00900070" w:rsidP="00900070">
                        <w:pPr>
                          <w:jc w:val="center"/>
                        </w:pPr>
                        <w:ins w:id="183" w:author="DIS" w:date="2021-03-10T14:27:00Z">
                          <w:r>
                            <w:t>Robot Mercure</w:t>
                          </w:r>
                        </w:ins>
                      </w:p>
                    </w:txbxContent>
                  </v:textbox>
                </v:roundrect>
              </w:pict>
            </mc:Fallback>
          </mc:AlternateContent>
        </w:r>
      </w:ins>
    </w:p>
    <w:p w14:paraId="4E2B2338" w14:textId="77777777" w:rsidR="00900070" w:rsidRDefault="00900070" w:rsidP="00900070">
      <w:pPr>
        <w:rPr>
          <w:ins w:id="184" w:author="DIS" w:date="2021-03-10T14:16:00Z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4314767" wp14:editId="018D2725">
                <wp:simplePos x="0" y="0"/>
                <wp:positionH relativeFrom="column">
                  <wp:posOffset>5327015</wp:posOffset>
                </wp:positionH>
                <wp:positionV relativeFrom="paragraph">
                  <wp:posOffset>85090</wp:posOffset>
                </wp:positionV>
                <wp:extent cx="0" cy="158750"/>
                <wp:effectExtent l="9525" t="9525" r="9525" b="12700"/>
                <wp:wrapNone/>
                <wp:docPr id="13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58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3C0374" id="AutoShape 133" o:spid="_x0000_s1026" type="#_x0000_t32" style="position:absolute;margin-left:419.45pt;margin-top:6.7pt;width:0;height:12.5pt;flip:y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" strokecolor="#548dd4 [1951]"/>
            </w:pict>
          </mc:Fallback>
        </mc:AlternateContent>
      </w:r>
    </w:p>
    <w:p w14:paraId="67F2F93A" w14:textId="77777777" w:rsidR="00900070" w:rsidRDefault="00900070" w:rsidP="00900070">
      <w:pPr>
        <w:rPr>
          <w:ins w:id="185" w:author="DIS" w:date="2021-03-10T14:16:00Z"/>
        </w:rPr>
      </w:pPr>
      <w:ins w:id="186" w:author="DIS" w:date="2021-03-10T14:37:00Z"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751424" behindDoc="0" locked="0" layoutInCell="1" allowOverlap="1" wp14:anchorId="1F235910" wp14:editId="2A1C6B25">
                  <wp:simplePos x="0" y="0"/>
                  <wp:positionH relativeFrom="column">
                    <wp:posOffset>4939665</wp:posOffset>
                  </wp:positionH>
                  <wp:positionV relativeFrom="paragraph">
                    <wp:posOffset>73660</wp:posOffset>
                  </wp:positionV>
                  <wp:extent cx="387350" cy="0"/>
                  <wp:effectExtent l="12700" t="6350" r="9525" b="12700"/>
                  <wp:wrapNone/>
                  <wp:docPr id="12" name="AutoShape 1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38735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08A94F55" id="AutoShape 132" o:spid="_x0000_s1026" type="#_x0000_t32" style="position:absolute;margin-left:388.95pt;margin-top:5.8pt;width:30.5pt;height:0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" strokecolor="#548dd4 [1951]"/>
              </w:pict>
            </mc:Fallback>
          </mc:AlternateContent>
        </w:r>
      </w:ins>
    </w:p>
    <w:p w14:paraId="6F5016C3" w14:textId="77777777" w:rsidR="00900070" w:rsidRDefault="00900070" w:rsidP="00900070">
      <w:pPr>
        <w:rPr>
          <w:ins w:id="187" w:author="DIS" w:date="2021-03-10T14:16:00Z"/>
        </w:rPr>
      </w:pPr>
      <w:del w:id="188" w:author="DIS" w:date="2021-03-10T14:55:00Z"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755520" behindDoc="0" locked="0" layoutInCell="1" allowOverlap="1" wp14:anchorId="1F472F7D" wp14:editId="08F5A3B8">
                  <wp:simplePos x="0" y="0"/>
                  <wp:positionH relativeFrom="column">
                    <wp:posOffset>4939665</wp:posOffset>
                  </wp:positionH>
                  <wp:positionV relativeFrom="paragraph">
                    <wp:posOffset>17145</wp:posOffset>
                  </wp:positionV>
                  <wp:extent cx="1092835" cy="0"/>
                  <wp:effectExtent l="5715" t="7620" r="6350" b="11430"/>
                  <wp:wrapNone/>
                  <wp:docPr id="11" name="AutoShape 1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0"/>
                            <a:ext cx="10928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2818AFDE" id="AutoShape 137" o:spid="_x0000_s1026" type="#_x0000_t32" style="position:absolute;margin-left:388.95pt;margin-top:1.35pt;width:86.05pt;height:0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" strokecolor="#548dd4 [1951]"/>
              </w:pict>
            </mc:Fallback>
          </mc:AlternateContent>
        </w:r>
      </w:del>
    </w:p>
    <w:p w14:paraId="6E8617DF" w14:textId="77777777" w:rsidR="00900070" w:rsidRDefault="00900070" w:rsidP="00900070">
      <w:pPr>
        <w:rPr>
          <w:ins w:id="189" w:author="DIS" w:date="2021-03-10T14:16:00Z"/>
        </w:rPr>
      </w:pPr>
    </w:p>
    <w:p w14:paraId="294EA88B" w14:textId="77777777" w:rsidR="00900070" w:rsidRDefault="00900070" w:rsidP="00900070">
      <w:pPr>
        <w:rPr>
          <w:ins w:id="190" w:author="DIS" w:date="2021-03-10T14:16:00Z"/>
        </w:rPr>
      </w:pPr>
    </w:p>
    <w:p w14:paraId="49A4B0F1" w14:textId="77777777" w:rsidR="00900070" w:rsidRDefault="00900070" w:rsidP="00900070">
      <w:pPr>
        <w:rPr>
          <w:ins w:id="191" w:author="DIS" w:date="2021-03-10T14:16:00Z"/>
        </w:rPr>
      </w:pPr>
    </w:p>
    <w:p w14:paraId="4E24DC3A" w14:textId="77777777" w:rsidR="00900070" w:rsidRDefault="00900070" w:rsidP="00900070">
      <w:pPr>
        <w:rPr>
          <w:ins w:id="192" w:author="DIS" w:date="2021-03-10T15:23:00Z"/>
        </w:rPr>
      </w:pPr>
    </w:p>
    <w:p w14:paraId="77216C44" w14:textId="77777777" w:rsidR="00900070" w:rsidRDefault="00900070" w:rsidP="00900070">
      <w:pPr>
        <w:rPr>
          <w:ins w:id="193" w:author="DIS" w:date="2021-03-10T14:16:00Z"/>
        </w:rPr>
      </w:pPr>
    </w:p>
    <w:p w14:paraId="58436CAE" w14:textId="77777777" w:rsidR="00900070" w:rsidRDefault="00900070" w:rsidP="00900070"/>
    <w:p w14:paraId="2DAD3258" w14:textId="77777777" w:rsidR="00900070" w:rsidDel="002F018E" w:rsidRDefault="00900070" w:rsidP="00900070">
      <w:pPr>
        <w:rPr>
          <w:del w:id="194" w:author="DIS" w:date="2021-03-10T14:16:00Z"/>
        </w:rPr>
      </w:pPr>
      <w:del w:id="195" w:author="DIS" w:date="2021-03-10T14:16:00Z">
        <w:r w:rsidDel="002F018E">
          <w:delText xml:space="preserve">Les robots Mercure échangent </w:delText>
        </w:r>
        <w:commentRangeStart w:id="196"/>
        <w:r w:rsidDel="002F018E">
          <w:delText>avec</w:delText>
        </w:r>
        <w:commentRangeEnd w:id="196"/>
        <w:r w:rsidDel="002F018E">
          <w:rPr>
            <w:rStyle w:val="CommentReference"/>
          </w:rPr>
          <w:commentReference w:id="196"/>
        </w:r>
        <w:r w:rsidDel="002F018E">
          <w:delText xml:space="preserve"> MWS par requêtes http. Ces requêtes mettent à jour une BDD canopée. </w:delText>
        </w:r>
      </w:del>
    </w:p>
    <w:p w14:paraId="6871195B" w14:textId="77777777" w:rsidR="00900070" w:rsidDel="002F018E" w:rsidRDefault="00900070" w:rsidP="00900070">
      <w:pPr>
        <w:rPr>
          <w:del w:id="197" w:author="DIS" w:date="2021-03-10T14:16:00Z"/>
        </w:rPr>
      </w:pPr>
      <w:del w:id="198" w:author="DIS" w:date="2021-03-10T14:16:00Z">
        <w:r w:rsidDel="002F018E">
          <w:delText>Maarch Courrier peut interroger la bdd MWS via l’extension API MWS pour Maarch (statut des courriers transmis…)</w:delText>
        </w:r>
      </w:del>
    </w:p>
    <w:p w14:paraId="55E6AB86" w14:textId="77777777" w:rsidR="00900070" w:rsidDel="002F018E" w:rsidRDefault="00900070" w:rsidP="00900070">
      <w:pPr>
        <w:rPr>
          <w:del w:id="199" w:author="DIS" w:date="2021-03-10T14:16:00Z"/>
        </w:rPr>
      </w:pPr>
      <w:del w:id="200" w:author="DIS" w:date="2021-03-10T14:16:00Z">
        <w:r w:rsidDel="002F018E">
          <w:delText>Le robot Mercure envoie les documents traités en appelant via l’API Maarch les fonctions d’import.</w:delText>
        </w:r>
      </w:del>
    </w:p>
    <w:p w14:paraId="0D4F0A00" w14:textId="77777777" w:rsidR="00900070" w:rsidDel="002F018E" w:rsidRDefault="00900070" w:rsidP="00900070">
      <w:pPr>
        <w:jc w:val="left"/>
        <w:rPr>
          <w:del w:id="201" w:author="DIS" w:date="2021-03-10T14:16:00Z"/>
        </w:rPr>
      </w:pPr>
      <w:del w:id="202" w:author="DIS" w:date="2021-03-10T14:16:00Z"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727872" behindDoc="0" locked="0" layoutInCell="1" allowOverlap="1" wp14:anchorId="529688BF" wp14:editId="7408E0BC">
                  <wp:simplePos x="0" y="0"/>
                  <wp:positionH relativeFrom="column">
                    <wp:posOffset>4431665</wp:posOffset>
                  </wp:positionH>
                  <wp:positionV relativeFrom="paragraph">
                    <wp:posOffset>78740</wp:posOffset>
                  </wp:positionV>
                  <wp:extent cx="897255" cy="194310"/>
                  <wp:effectExtent l="0" t="0" r="0" b="0"/>
                  <wp:wrapNone/>
                  <wp:docPr id="12718" name="Text Box 1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97255" cy="1943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5609B3" w14:textId="77777777" w:rsidR="00900070" w:rsidRPr="005C34EE" w:rsidRDefault="00900070" w:rsidP="00900070">
                              <w:pPr>
                                <w:rPr>
                                  <w:sz w:val="14"/>
                                </w:rPr>
                              </w:pPr>
                              <w:r w:rsidRPr="005C34EE">
                                <w:rPr>
                                  <w:sz w:val="14"/>
                                </w:rPr>
                                <w:t>Serveur</w:t>
                              </w:r>
                              <w:r>
                                <w:rPr>
                                  <w:sz w:val="14"/>
                                </w:rPr>
                                <w:t>sMercure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529688BF" id="Text Box 178" o:spid="_x0000_s1053" type="#_x0000_t202" style="position:absolute;margin-left:348.95pt;margin-top:6.2pt;width:70.65pt;height:15.3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" strokecolor="#548dd4 [1951]">
                  <v:textbox>
                    <w:txbxContent>
                      <w:p w14:paraId="5A5609B3" w14:textId="77777777" w:rsidR="00900070" w:rsidRPr="005C34EE" w:rsidRDefault="00900070" w:rsidP="00900070">
                        <w:pPr>
                          <w:rPr>
                            <w:sz w:val="14"/>
                          </w:rPr>
                        </w:pPr>
                        <w:r w:rsidRPr="005C34EE">
                          <w:rPr>
                            <w:sz w:val="14"/>
                          </w:rPr>
                          <w:t>Serveur</w:t>
                        </w:r>
                        <w:r>
                          <w:rPr>
                            <w:sz w:val="14"/>
                          </w:rPr>
                          <w:t>sMercure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726848" behindDoc="0" locked="0" layoutInCell="1" allowOverlap="1" wp14:anchorId="13A290A0" wp14:editId="5E92F535">
                  <wp:simplePos x="0" y="0"/>
                  <wp:positionH relativeFrom="column">
                    <wp:posOffset>1134110</wp:posOffset>
                  </wp:positionH>
                  <wp:positionV relativeFrom="paragraph">
                    <wp:posOffset>78740</wp:posOffset>
                  </wp:positionV>
                  <wp:extent cx="897255" cy="194310"/>
                  <wp:effectExtent l="0" t="0" r="0" b="0"/>
                  <wp:wrapNone/>
                  <wp:docPr id="12717" name="Text Box 1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97255" cy="1943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BEFD55" w14:textId="77777777" w:rsidR="00900070" w:rsidRPr="005C34EE" w:rsidRDefault="00900070" w:rsidP="00900070">
                              <w:pPr>
                                <w:rPr>
                                  <w:sz w:val="14"/>
                                </w:rPr>
                              </w:pPr>
                              <w:r w:rsidRPr="005C34EE">
                                <w:rPr>
                                  <w:sz w:val="14"/>
                                </w:rPr>
                                <w:t>Serveur Maarch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13A290A0" id="Text Box 177" o:spid="_x0000_s1054" type="#_x0000_t202" style="position:absolute;margin-left:89.3pt;margin-top:6.2pt;width:70.65pt;height:15.3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" strokecolor="#548dd4 [1951]">
                  <v:textbox>
                    <w:txbxContent>
                      <w:p w14:paraId="31BEFD55" w14:textId="77777777" w:rsidR="00900070" w:rsidRPr="005C34EE" w:rsidRDefault="00900070" w:rsidP="00900070">
                        <w:pPr>
                          <w:rPr>
                            <w:sz w:val="14"/>
                          </w:rPr>
                        </w:pPr>
                        <w:r w:rsidRPr="005C34EE">
                          <w:rPr>
                            <w:sz w:val="14"/>
                          </w:rPr>
                          <w:t>Serveur Maarch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724800" behindDoc="0" locked="0" layoutInCell="1" allowOverlap="1" wp14:anchorId="46D5DD1A" wp14:editId="15900909">
                  <wp:simplePos x="0" y="0"/>
                  <wp:positionH relativeFrom="column">
                    <wp:posOffset>1134110</wp:posOffset>
                  </wp:positionH>
                  <wp:positionV relativeFrom="paragraph">
                    <wp:posOffset>78740</wp:posOffset>
                  </wp:positionV>
                  <wp:extent cx="1788795" cy="2434590"/>
                  <wp:effectExtent l="0" t="0" r="1905" b="3810"/>
                  <wp:wrapNone/>
                  <wp:docPr id="12716" name="Rectangle 1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88795" cy="2434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096F8A" w14:textId="77777777" w:rsidR="00900070" w:rsidRPr="005C34EE" w:rsidRDefault="00900070" w:rsidP="0090007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6D5DD1A" id="Rectangle 175" o:spid="_x0000_s1055" style="position:absolute;margin-left:89.3pt;margin-top:6.2pt;width:140.85pt;height:191.7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" strokecolor="#548dd4 [1951]">
                  <v:textbox>
                    <w:txbxContent>
                      <w:p w14:paraId="07096F8A" w14:textId="77777777" w:rsidR="00900070" w:rsidRPr="005C34EE" w:rsidRDefault="00900070" w:rsidP="00900070"/>
                    </w:txbxContent>
                  </v:textbox>
                </v:rect>
              </w:pict>
            </mc:Fallback>
          </mc:AlternateContent>
        </w: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725824" behindDoc="0" locked="0" layoutInCell="1" allowOverlap="1" wp14:anchorId="51B768E6" wp14:editId="0440161A">
                  <wp:simplePos x="0" y="0"/>
                  <wp:positionH relativeFrom="column">
                    <wp:posOffset>4431665</wp:posOffset>
                  </wp:positionH>
                  <wp:positionV relativeFrom="paragraph">
                    <wp:posOffset>78740</wp:posOffset>
                  </wp:positionV>
                  <wp:extent cx="1826895" cy="2434590"/>
                  <wp:effectExtent l="0" t="0" r="1905" b="3810"/>
                  <wp:wrapNone/>
                  <wp:docPr id="12715" name="Rectangle 17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826895" cy="2434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555956" id="Rectangle 176" o:spid="_x0000_s1026" style="position:absolute;margin-left:348.95pt;margin-top:6.2pt;width:143.85pt;height:191.7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" strokecolor="#548dd4 [1951]"/>
              </w:pict>
            </mc:Fallback>
          </mc:AlternateContent>
        </w: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737088" behindDoc="0" locked="0" layoutInCell="1" allowOverlap="1" wp14:anchorId="299C8F0E" wp14:editId="7628DAFC">
                  <wp:simplePos x="0" y="0"/>
                  <wp:positionH relativeFrom="column">
                    <wp:posOffset>5414645</wp:posOffset>
                  </wp:positionH>
                  <wp:positionV relativeFrom="paragraph">
                    <wp:posOffset>2613660</wp:posOffset>
                  </wp:positionV>
                  <wp:extent cx="325755" cy="245745"/>
                  <wp:effectExtent l="0" t="0" r="0" b="0"/>
                  <wp:wrapNone/>
                  <wp:docPr id="12712" name="Text Box 18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25755" cy="245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008A374" w14:textId="77777777" w:rsidR="00900070" w:rsidRPr="00BB2C88" w:rsidRDefault="00900070" w:rsidP="00900070">
                              <w:pPr>
                                <w:rPr>
                                  <w:sz w:val="18"/>
                                </w:rPr>
                              </w:pPr>
                              <w:r w:rsidRPr="00BB2C88">
                                <w:rPr>
                                  <w:sz w:val="18"/>
                                </w:rPr>
                                <w:t>(3)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299C8F0E" id="Text Box 189" o:spid="_x0000_s1056" type="#_x0000_t202" style="position:absolute;margin-left:426.35pt;margin-top:205.8pt;width:25.65pt;height:19.3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" filled="f" stroked="f">
                  <v:textbox>
                    <w:txbxContent>
                      <w:p w14:paraId="1008A374" w14:textId="77777777" w:rsidR="00900070" w:rsidRPr="00BB2C88" w:rsidRDefault="00900070" w:rsidP="00900070">
                        <w:pPr>
                          <w:rPr>
                            <w:sz w:val="18"/>
                          </w:rPr>
                        </w:pPr>
                        <w:r w:rsidRPr="00BB2C88">
                          <w:rPr>
                            <w:sz w:val="18"/>
                          </w:rPr>
                          <w:t>(3)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736064" behindDoc="0" locked="0" layoutInCell="1" allowOverlap="1" wp14:anchorId="1865D9A7" wp14:editId="165BA8EC">
                  <wp:simplePos x="0" y="0"/>
                  <wp:positionH relativeFrom="column">
                    <wp:posOffset>5203190</wp:posOffset>
                  </wp:positionH>
                  <wp:positionV relativeFrom="paragraph">
                    <wp:posOffset>2613660</wp:posOffset>
                  </wp:positionV>
                  <wp:extent cx="262890" cy="280035"/>
                  <wp:effectExtent l="0" t="0" r="3810" b="5715"/>
                  <wp:wrapNone/>
                  <wp:docPr id="12711" name="AutoShape 18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" cy="280035"/>
                          </a:xfrm>
                          <a:prstGeom prst="flowChartMagneticDisk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D2EA626" id="_x0000_t132" coordsize="21600,21600" o:spt="132" path="m10800,qx,3391l,18209qy10800,21600,21600,18209l21600,3391qy10800,xem,3391nfqy10800,6782,21600,3391e">
                  <v:path o:extrusionok="f" gradientshapeok="t" o:connecttype="custom" o:connectlocs="10800,6782;10800,0;0,10800;10800,21600;21600,10800" o:connectangles="270,270,180,90,0" textboxrect="0,6782,21600,18209"/>
                </v:shapetype>
                <v:shape id="AutoShape 188" o:spid="_x0000_s1026" type="#_x0000_t132" style="position:absolute;margin-left:409.7pt;margin-top:205.8pt;width:20.7pt;height:22.0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" strokecolor="#548dd4 [1951]"/>
              </w:pict>
            </mc:Fallback>
          </mc:AlternateContent>
        </w:r>
      </w:del>
    </w:p>
    <w:p w14:paraId="2C3F5F11" w14:textId="77777777" w:rsidR="00900070" w:rsidDel="002F018E" w:rsidRDefault="00900070" w:rsidP="00900070">
      <w:pPr>
        <w:jc w:val="left"/>
        <w:rPr>
          <w:del w:id="203" w:author="DIS" w:date="2021-03-10T14:16:00Z"/>
        </w:rPr>
      </w:pPr>
      <w:del w:id="204" w:author="DIS" w:date="2021-03-10T14:09:00Z"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723776" behindDoc="0" locked="0" layoutInCell="1" allowOverlap="1" wp14:anchorId="556C23A0" wp14:editId="309F8C50">
                  <wp:simplePos x="0" y="0"/>
                  <wp:positionH relativeFrom="column">
                    <wp:posOffset>-92075</wp:posOffset>
                  </wp:positionH>
                  <wp:positionV relativeFrom="paragraph">
                    <wp:posOffset>1804035</wp:posOffset>
                  </wp:positionV>
                  <wp:extent cx="1194435" cy="211455"/>
                  <wp:effectExtent l="0" t="0" r="0" b="0"/>
                  <wp:wrapNone/>
                  <wp:docPr id="12721" name="Text Box 1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94435" cy="2114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367353F6" w14:textId="77777777" w:rsidR="00900070" w:rsidRPr="00EA000B" w:rsidRDefault="00900070" w:rsidP="00900070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 w:rsidRPr="00EA000B">
                                <w:rPr>
                                  <w:sz w:val="16"/>
                                </w:rPr>
                                <w:t>Courriers numérisés</w:t>
                              </w:r>
                              <w:r>
                                <w:rPr>
                                  <w:sz w:val="16"/>
                                </w:rPr>
                                <w:t xml:space="preserve"> (1)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556C23A0" id="Text Box 184" o:spid="_x0000_s1057" type="#_x0000_t202" style="position:absolute;margin-left:-7.25pt;margin-top:142.05pt;width:94.05pt;height:16.6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" stroked="f">
                  <v:textbox>
                    <w:txbxContent>
                      <w:p w14:paraId="367353F6" w14:textId="77777777" w:rsidR="00900070" w:rsidRPr="00EA000B" w:rsidRDefault="00900070" w:rsidP="00900070">
                        <w:pPr>
                          <w:jc w:val="center"/>
                          <w:rPr>
                            <w:sz w:val="16"/>
                          </w:rPr>
                        </w:pPr>
                        <w:r w:rsidRPr="00EA000B">
                          <w:rPr>
                            <w:sz w:val="16"/>
                          </w:rPr>
                          <w:t>Courriers numérisés</w:t>
                        </w:r>
                        <w:r>
                          <w:rPr>
                            <w:sz w:val="16"/>
                          </w:rPr>
                          <w:t xml:space="preserve"> (1)</w:t>
                        </w:r>
                      </w:p>
                    </w:txbxContent>
                  </v:textbox>
                </v:shape>
              </w:pict>
            </mc:Fallback>
          </mc:AlternateContent>
        </w:r>
      </w:del>
      <w:del w:id="205" w:author="DIS" w:date="2021-03-10T14:16:00Z"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732992" behindDoc="0" locked="0" layoutInCell="1" allowOverlap="1" wp14:anchorId="73D6B512" wp14:editId="0EED75D8">
                  <wp:simplePos x="0" y="0"/>
                  <wp:positionH relativeFrom="column">
                    <wp:posOffset>173990</wp:posOffset>
                  </wp:positionH>
                  <wp:positionV relativeFrom="paragraph">
                    <wp:posOffset>1621155</wp:posOffset>
                  </wp:positionV>
                  <wp:extent cx="1011555" cy="240030"/>
                  <wp:effectExtent l="0" t="19050" r="17145" b="26670"/>
                  <wp:wrapNone/>
                  <wp:docPr id="12720" name="AutoShape 1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11555" cy="240030"/>
                          </a:xfrm>
                          <a:prstGeom prst="rightArrow">
                            <a:avLst>
                              <a:gd name="adj1" fmla="val 50000"/>
                              <a:gd name="adj2" fmla="val 10535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E7EB4B9"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183" o:spid="_x0000_s1026" type="#_x0000_t13" style="position:absolute;margin-left:13.7pt;margin-top:127.65pt;width:79.65pt;height:18.9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" strokecolor="#548dd4 [1951]"/>
              </w:pict>
            </mc:Fallback>
          </mc:AlternateContent>
        </w: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729920" behindDoc="0" locked="0" layoutInCell="1" allowOverlap="1" wp14:anchorId="46CE8E26" wp14:editId="7D3027DC">
                  <wp:simplePos x="0" y="0"/>
                  <wp:positionH relativeFrom="column">
                    <wp:posOffset>1185545</wp:posOffset>
                  </wp:positionH>
                  <wp:positionV relativeFrom="paragraph">
                    <wp:posOffset>1419860</wp:posOffset>
                  </wp:positionV>
                  <wp:extent cx="1651635" cy="588645"/>
                  <wp:effectExtent l="0" t="0" r="5715" b="1905"/>
                  <wp:wrapNone/>
                  <wp:docPr id="12719" name="AutoShape 1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51635" cy="58864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168CE67" w14:textId="77777777" w:rsidR="00900070" w:rsidRDefault="00900070" w:rsidP="00900070">
                              <w:pPr>
                                <w:jc w:val="center"/>
                              </w:pPr>
                              <w:r>
                                <w:t>MaarchCapture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oundrect w14:anchorId="46CE8E26" id="AutoShape 180" o:spid="_x0000_s1058" style="position:absolute;margin-left:93.35pt;margin-top:111.8pt;width:130.05pt;height:46.3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" strokecolor="#548dd4 [1951]">
                  <v:textbox>
                    <w:txbxContent>
                      <w:p w14:paraId="0168CE67" w14:textId="77777777" w:rsidR="00900070" w:rsidRDefault="00900070" w:rsidP="00900070">
                        <w:pPr>
                          <w:jc w:val="center"/>
                        </w:pPr>
                        <w:r>
                          <w:t>MaarchCapture</w:t>
                        </w:r>
                      </w:p>
                    </w:txbxContent>
                  </v:textbox>
                </v:roundrect>
              </w:pict>
            </mc:Fallback>
          </mc:AlternateContent>
        </w: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735040" behindDoc="0" locked="0" layoutInCell="1" allowOverlap="1" wp14:anchorId="3B761DE1" wp14:editId="3D651D6D">
                  <wp:simplePos x="0" y="0"/>
                  <wp:positionH relativeFrom="column">
                    <wp:posOffset>3183890</wp:posOffset>
                  </wp:positionH>
                  <wp:positionV relativeFrom="paragraph">
                    <wp:posOffset>1564005</wp:posOffset>
                  </wp:positionV>
                  <wp:extent cx="350520" cy="262890"/>
                  <wp:effectExtent l="0" t="0" r="0" b="0"/>
                  <wp:wrapNone/>
                  <wp:docPr id="12710" name="Text Box 18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50520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CC2E437" w14:textId="77777777" w:rsidR="00900070" w:rsidRPr="00BB2C88" w:rsidRDefault="00900070" w:rsidP="00900070">
                              <w:pPr>
                                <w:rPr>
                                  <w:sz w:val="18"/>
                                </w:rPr>
                              </w:pPr>
                              <w:r w:rsidRPr="00BB2C88">
                                <w:rPr>
                                  <w:sz w:val="18"/>
                                </w:rPr>
                                <w:t>(2)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3B761DE1" id="Text Box 187" o:spid="_x0000_s1059" type="#_x0000_t202" style="position:absolute;margin-left:250.7pt;margin-top:123.15pt;width:27.6pt;height:20.7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" filled="f" stroked="f">
                  <v:textbox>
                    <w:txbxContent>
                      <w:p w14:paraId="2CC2E437" w14:textId="77777777" w:rsidR="00900070" w:rsidRPr="00BB2C88" w:rsidRDefault="00900070" w:rsidP="00900070">
                        <w:pPr>
                          <w:rPr>
                            <w:sz w:val="18"/>
                          </w:rPr>
                        </w:pPr>
                        <w:r w:rsidRPr="00BB2C88">
                          <w:rPr>
                            <w:sz w:val="18"/>
                          </w:rPr>
                          <w:t>(2)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739136" behindDoc="0" locked="0" layoutInCell="1" allowOverlap="1" wp14:anchorId="6B26AC85" wp14:editId="45B566EC">
                  <wp:simplePos x="0" y="0"/>
                  <wp:positionH relativeFrom="column">
                    <wp:posOffset>3275965</wp:posOffset>
                  </wp:positionH>
                  <wp:positionV relativeFrom="paragraph">
                    <wp:posOffset>720090</wp:posOffset>
                  </wp:positionV>
                  <wp:extent cx="382905" cy="320040"/>
                  <wp:effectExtent l="0" t="0" r="0" b="0"/>
                  <wp:wrapNone/>
                  <wp:docPr id="12704" name="Text Box 1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82905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BB9DE8F" w14:textId="77777777" w:rsidR="00900070" w:rsidRPr="00BB2C88" w:rsidRDefault="00900070" w:rsidP="00900070">
                              <w:pPr>
                                <w:rPr>
                                  <w:sz w:val="18"/>
                                </w:rPr>
                              </w:pPr>
                              <w:r w:rsidRPr="00BB2C88">
                                <w:rPr>
                                  <w:sz w:val="18"/>
                                </w:rPr>
                                <w:t>(4)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6B26AC85" id="Text Box 191" o:spid="_x0000_s1060" type="#_x0000_t202" style="position:absolute;margin-left:257.95pt;margin-top:56.7pt;width:30.15pt;height:25.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" filled="f" stroked="f">
                  <v:textbox>
                    <w:txbxContent>
                      <w:p w14:paraId="4BB9DE8F" w14:textId="77777777" w:rsidR="00900070" w:rsidRPr="00BB2C88" w:rsidRDefault="00900070" w:rsidP="00900070">
                        <w:pPr>
                          <w:rPr>
                            <w:sz w:val="18"/>
                          </w:rPr>
                        </w:pPr>
                        <w:r w:rsidRPr="00BB2C88">
                          <w:rPr>
                            <w:sz w:val="18"/>
                          </w:rPr>
                          <w:t>(4)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738112" behindDoc="0" locked="0" layoutInCell="1" allowOverlap="1" wp14:anchorId="5B3A4845" wp14:editId="65F3656B">
                  <wp:simplePos x="0" y="0"/>
                  <wp:positionH relativeFrom="column">
                    <wp:posOffset>2827655</wp:posOffset>
                  </wp:positionH>
                  <wp:positionV relativeFrom="paragraph">
                    <wp:posOffset>643890</wp:posOffset>
                  </wp:positionV>
                  <wp:extent cx="1672590" cy="1051560"/>
                  <wp:effectExtent l="38100" t="38100" r="3810" b="15240"/>
                  <wp:wrapNone/>
                  <wp:docPr id="12713" name="AutoShape 1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0" y="0"/>
                            <a:ext cx="1672590" cy="10515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332DC114" id="AutoShape 190" o:spid="_x0000_s1026" type="#_x0000_t32" style="position:absolute;margin-left:222.65pt;margin-top:50.7pt;width:131.7pt;height:82.8pt;flip:x y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" strokecolor="red">
                  <v:stroke dashstyle="dash" endarrow="block"/>
                </v:shape>
              </w:pict>
            </mc:Fallback>
          </mc:AlternateContent>
        </w: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734016" behindDoc="0" locked="0" layoutInCell="1" allowOverlap="1" wp14:anchorId="4586985B" wp14:editId="578FB6C5">
                  <wp:simplePos x="0" y="0"/>
                  <wp:positionH relativeFrom="column">
                    <wp:posOffset>2846705</wp:posOffset>
                  </wp:positionH>
                  <wp:positionV relativeFrom="paragraph">
                    <wp:posOffset>720090</wp:posOffset>
                  </wp:positionV>
                  <wp:extent cx="1672590" cy="1083945"/>
                  <wp:effectExtent l="0" t="38100" r="60960" b="1905"/>
                  <wp:wrapNone/>
                  <wp:docPr id="12714" name="AutoShape 1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0"/>
                            <a:ext cx="1672590" cy="10839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7BE7AB6A" id="AutoShape 185" o:spid="_x0000_s1026" type="#_x0000_t32" style="position:absolute;margin-left:224.15pt;margin-top:56.7pt;width:131.7pt;height:85.35pt;flip: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" strokecolor="#548dd4 [1951]">
                  <v:stroke dashstyle="dash" endarrow="block"/>
                </v:shape>
              </w:pict>
            </mc:Fallback>
          </mc:AlternateContent>
        </w: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731968" behindDoc="0" locked="0" layoutInCell="1" allowOverlap="1" wp14:anchorId="3F6389FE" wp14:editId="68B1BAB9">
                  <wp:simplePos x="0" y="0"/>
                  <wp:positionH relativeFrom="column">
                    <wp:posOffset>4519295</wp:posOffset>
                  </wp:positionH>
                  <wp:positionV relativeFrom="paragraph">
                    <wp:posOffset>1270635</wp:posOffset>
                  </wp:positionV>
                  <wp:extent cx="1651635" cy="293370"/>
                  <wp:effectExtent l="0" t="0" r="5715" b="0"/>
                  <wp:wrapNone/>
                  <wp:docPr id="12709" name="AutoShape 1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51635" cy="2933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49BEB5B" w14:textId="77777777" w:rsidR="00900070" w:rsidRDefault="00900070" w:rsidP="00900070">
                              <w:pPr>
                                <w:jc w:val="center"/>
                              </w:pPr>
                              <w:r>
                                <w:t>Robots Mercure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oundrect w14:anchorId="3F6389FE" id="AutoShape 182" o:spid="_x0000_s1061" style="position:absolute;margin-left:355.85pt;margin-top:100.05pt;width:130.05pt;height:23.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" strokecolor="#548dd4 [1951]">
                  <v:textbox>
                    <w:txbxContent>
                      <w:p w14:paraId="349BEB5B" w14:textId="77777777" w:rsidR="00900070" w:rsidRDefault="00900070" w:rsidP="00900070">
                        <w:pPr>
                          <w:jc w:val="center"/>
                        </w:pPr>
                        <w:r>
                          <w:t>Robots Mercure</w:t>
                        </w:r>
                      </w:p>
                    </w:txbxContent>
                  </v:textbox>
                </v:roundrect>
              </w:pict>
            </mc:Fallback>
          </mc:AlternateContent>
        </w: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740160" behindDoc="0" locked="0" layoutInCell="1" allowOverlap="1" wp14:anchorId="0555492A" wp14:editId="33E490B2">
                  <wp:simplePos x="0" y="0"/>
                  <wp:positionH relativeFrom="column">
                    <wp:posOffset>4519295</wp:posOffset>
                  </wp:positionH>
                  <wp:positionV relativeFrom="paragraph">
                    <wp:posOffset>1632585</wp:posOffset>
                  </wp:positionV>
                  <wp:extent cx="1651635" cy="283845"/>
                  <wp:effectExtent l="0" t="0" r="5715" b="1905"/>
                  <wp:wrapNone/>
                  <wp:docPr id="12708" name="AutoShape 19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51635" cy="28384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CA0C44B" w14:textId="77777777" w:rsidR="00900070" w:rsidRDefault="00900070" w:rsidP="00900070">
                              <w:pPr>
                                <w:jc w:val="center"/>
                              </w:pPr>
                              <w:r>
                                <w:t>Robots Mercure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oundrect w14:anchorId="0555492A" id="AutoShape 198" o:spid="_x0000_s1062" style="position:absolute;margin-left:355.85pt;margin-top:128.55pt;width:130.05pt;height:22.3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" strokecolor="#548dd4 [1951]">
                  <v:textbox>
                    <w:txbxContent>
                      <w:p w14:paraId="5CA0C44B" w14:textId="77777777" w:rsidR="00900070" w:rsidRDefault="00900070" w:rsidP="00900070">
                        <w:pPr>
                          <w:jc w:val="center"/>
                        </w:pPr>
                        <w:r>
                          <w:t>Robots Mercure</w:t>
                        </w:r>
                      </w:p>
                    </w:txbxContent>
                  </v:textbox>
                </v:roundrect>
              </w:pict>
            </mc:Fallback>
          </mc:AlternateContent>
        </w: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741184" behindDoc="0" locked="0" layoutInCell="1" allowOverlap="1" wp14:anchorId="628FDE98" wp14:editId="445B5691">
                  <wp:simplePos x="0" y="0"/>
                  <wp:positionH relativeFrom="column">
                    <wp:posOffset>4509770</wp:posOffset>
                  </wp:positionH>
                  <wp:positionV relativeFrom="paragraph">
                    <wp:posOffset>1985010</wp:posOffset>
                  </wp:positionV>
                  <wp:extent cx="1651635" cy="293370"/>
                  <wp:effectExtent l="0" t="0" r="5715" b="0"/>
                  <wp:wrapNone/>
                  <wp:docPr id="12707" name="AutoShape 19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51635" cy="2933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E9760F7" w14:textId="77777777" w:rsidR="00900070" w:rsidRDefault="00900070" w:rsidP="00900070">
                              <w:pPr>
                                <w:jc w:val="center"/>
                              </w:pPr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oundrect w14:anchorId="628FDE98" id="AutoShape 199" o:spid="_x0000_s1063" style="position:absolute;margin-left:355.1pt;margin-top:156.3pt;width:130.05pt;height:23.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" strokecolor="#548dd4 [1951]">
                  <v:textbox>
                    <w:txbxContent>
                      <w:p w14:paraId="1E9760F7" w14:textId="77777777" w:rsidR="00900070" w:rsidRDefault="00900070" w:rsidP="00900070">
                        <w:pPr>
                          <w:jc w:val="center"/>
                        </w:pPr>
                        <w:r>
                          <w:t>…</w:t>
                        </w:r>
                      </w:p>
                    </w:txbxContent>
                  </v:textbox>
                </v:roundrect>
              </w:pict>
            </mc:Fallback>
          </mc:AlternateContent>
        </w: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728896" behindDoc="0" locked="0" layoutInCell="1" allowOverlap="1" wp14:anchorId="7F14E159" wp14:editId="5F160A04">
                  <wp:simplePos x="0" y="0"/>
                  <wp:positionH relativeFrom="column">
                    <wp:posOffset>1176020</wp:posOffset>
                  </wp:positionH>
                  <wp:positionV relativeFrom="paragraph">
                    <wp:posOffset>180975</wp:posOffset>
                  </wp:positionV>
                  <wp:extent cx="1651635" cy="950595"/>
                  <wp:effectExtent l="0" t="0" r="5715" b="1905"/>
                  <wp:wrapNone/>
                  <wp:docPr id="12706" name="AutoShape 1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51635" cy="950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06FB6E7" w14:textId="77777777" w:rsidR="00900070" w:rsidRDefault="00900070" w:rsidP="00900070">
                              <w:pPr>
                                <w:jc w:val="center"/>
                              </w:pPr>
                              <w:r>
                                <w:t>Maarch Courrier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oundrect w14:anchorId="7F14E159" id="AutoShape 179" o:spid="_x0000_s1064" style="position:absolute;margin-left:92.6pt;margin-top:14.25pt;width:130.05pt;height:74.8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" strokecolor="#548dd4 [1951]">
                  <v:textbox>
                    <w:txbxContent>
                      <w:p w14:paraId="306FB6E7" w14:textId="77777777" w:rsidR="00900070" w:rsidRDefault="00900070" w:rsidP="00900070">
                        <w:pPr>
                          <w:jc w:val="center"/>
                        </w:pPr>
                        <w:r>
                          <w:t>Maarch Courrier</w:t>
                        </w:r>
                      </w:p>
                    </w:txbxContent>
                  </v:textbox>
                </v:roundrect>
              </w:pict>
            </mc:Fallback>
          </mc:AlternateContent>
        </w: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730944" behindDoc="0" locked="0" layoutInCell="1" allowOverlap="1" wp14:anchorId="6B8B30DD" wp14:editId="55DE8053">
                  <wp:simplePos x="0" y="0"/>
                  <wp:positionH relativeFrom="column">
                    <wp:posOffset>4509770</wp:posOffset>
                  </wp:positionH>
                  <wp:positionV relativeFrom="paragraph">
                    <wp:posOffset>152400</wp:posOffset>
                  </wp:positionV>
                  <wp:extent cx="1651635" cy="1064895"/>
                  <wp:effectExtent l="0" t="0" r="5715" b="1905"/>
                  <wp:wrapNone/>
                  <wp:docPr id="12705" name="AutoShape 1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51635" cy="10648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8C88738" w14:textId="77777777" w:rsidR="00900070" w:rsidRDefault="00900070" w:rsidP="00900070">
                              <w:pPr>
                                <w:jc w:val="center"/>
                              </w:pPr>
                              <w:r>
                                <w:t>Application de supervision (Apache)</w:t>
                              </w:r>
                            </w:p>
                            <w:p w14:paraId="4FF85E3D" w14:textId="77777777" w:rsidR="00900070" w:rsidRDefault="00900070" w:rsidP="00900070">
                              <w:pPr>
                                <w:jc w:val="center"/>
                              </w:pPr>
                              <w:r>
                                <w:t>MWS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oundrect w14:anchorId="6B8B30DD" id="AutoShape 181" o:spid="_x0000_s1065" style="position:absolute;margin-left:355.1pt;margin-top:12pt;width:130.05pt;height:83.8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" strokecolor="#548dd4 [1951]">
                  <v:textbox>
                    <w:txbxContent>
                      <w:p w14:paraId="48C88738" w14:textId="77777777" w:rsidR="00900070" w:rsidRDefault="00900070" w:rsidP="00900070">
                        <w:pPr>
                          <w:jc w:val="center"/>
                        </w:pPr>
                        <w:r>
                          <w:t>Application de supervision (Apache)</w:t>
                        </w:r>
                      </w:p>
                      <w:p w14:paraId="4FF85E3D" w14:textId="77777777" w:rsidR="00900070" w:rsidRDefault="00900070" w:rsidP="00900070">
                        <w:pPr>
                          <w:jc w:val="center"/>
                        </w:pPr>
                        <w:r>
                          <w:t>MWS</w:t>
                        </w:r>
                      </w:p>
                    </w:txbxContent>
                  </v:textbox>
                </v:roundrect>
              </w:pict>
            </mc:Fallback>
          </mc:AlternateContent>
        </w:r>
        <w:r w:rsidDel="002F018E">
          <w:br w:type="page"/>
        </w:r>
      </w:del>
    </w:p>
    <w:p w14:paraId="162EEA71" w14:textId="77777777" w:rsidR="00900070" w:rsidRPr="005C351A" w:rsidDel="008B2B7C" w:rsidRDefault="00900070" w:rsidP="00900070">
      <w:pPr>
        <w:rPr>
          <w:del w:id="206" w:author="duboisdulier@live.com" w:date="2021-02-21T09:13:00Z"/>
          <w:b/>
          <w:color w:val="376092"/>
          <w:sz w:val="28"/>
        </w:rPr>
      </w:pPr>
      <w:del w:id="207" w:author="duboisdulier@live.com" w:date="2021-02-21T09:13:00Z">
        <w:r w:rsidRPr="005C351A" w:rsidDel="008B2B7C">
          <w:rPr>
            <w:b/>
            <w:color w:val="376092"/>
            <w:sz w:val="28"/>
          </w:rPr>
          <w:delText xml:space="preserve">VI.2 Scénario </w:delText>
        </w:r>
      </w:del>
      <w:del w:id="208" w:author="duboisdulier@live.com" w:date="2021-02-21T09:06:00Z">
        <w:r w:rsidRPr="005C351A" w:rsidDel="00547B81">
          <w:rPr>
            <w:b/>
            <w:color w:val="376092"/>
            <w:sz w:val="28"/>
          </w:rPr>
          <w:delText>d’utilisation</w:delText>
        </w:r>
      </w:del>
    </w:p>
    <w:p w14:paraId="20E4ADAC" w14:textId="77777777" w:rsidR="00900070" w:rsidDel="008B2B7C" w:rsidRDefault="00900070" w:rsidP="00900070">
      <w:pPr>
        <w:rPr>
          <w:del w:id="209" w:author="duboisdulier@live.com" w:date="2021-02-21T09:13:00Z"/>
        </w:rPr>
      </w:pPr>
    </w:p>
    <w:p w14:paraId="7FE750EF" w14:textId="77777777" w:rsidR="00900070" w:rsidDel="008B2B7C" w:rsidRDefault="00900070" w:rsidP="00900070">
      <w:pPr>
        <w:rPr>
          <w:del w:id="210" w:author="duboisdulier@live.com" w:date="2021-02-21T09:13:00Z"/>
        </w:rPr>
      </w:pPr>
      <w:del w:id="211" w:author="duboisdulier@live.com" w:date="2021-02-21T09:13:00Z">
        <w:r w:rsidDel="008B2B7C">
          <w:delText>1) Numérisation des courriers</w:delText>
        </w:r>
      </w:del>
    </w:p>
    <w:p w14:paraId="6818DC87" w14:textId="77777777" w:rsidR="00900070" w:rsidDel="008B2B7C" w:rsidRDefault="00900070" w:rsidP="00900070">
      <w:pPr>
        <w:rPr>
          <w:del w:id="212" w:author="duboisdulier@live.com" w:date="2021-02-21T09:13:00Z"/>
        </w:rPr>
      </w:pPr>
      <w:del w:id="213" w:author="duboisdulier@live.com" w:date="2021-02-21T09:13:00Z">
        <w:r w:rsidDel="008B2B7C">
          <w:delText>2) Requête HTTP/Rest envoyée de MaarchCapture vers le serveur Mercure afin d'envoyer les documents à traiter</w:delText>
        </w:r>
      </w:del>
    </w:p>
    <w:p w14:paraId="1CD1230D" w14:textId="77777777" w:rsidR="00900070" w:rsidDel="008B2B7C" w:rsidRDefault="00900070" w:rsidP="00900070">
      <w:pPr>
        <w:rPr>
          <w:del w:id="214" w:author="duboisdulier@live.com" w:date="2021-02-21T09:13:00Z"/>
        </w:rPr>
      </w:pPr>
      <w:del w:id="215" w:author="duboisdulier@live.com" w:date="2021-02-21T09:13:00Z">
        <w:r w:rsidDel="008B2B7C">
          <w:delText>3) Le robot Mercure prend en charge les documents et transmets des logs de traitement à l'application de supervision.</w:delText>
        </w:r>
      </w:del>
    </w:p>
    <w:p w14:paraId="1E3A74CE" w14:textId="77777777" w:rsidR="00900070" w:rsidDel="008B2B7C" w:rsidRDefault="00900070" w:rsidP="00900070">
      <w:pPr>
        <w:rPr>
          <w:del w:id="216" w:author="duboisdulier@live.com" w:date="2021-02-21T09:13:00Z"/>
        </w:rPr>
      </w:pPr>
      <w:del w:id="217" w:author="duboisdulier@live.com" w:date="2021-02-21T09:13:00Z">
        <w:r w:rsidDel="008B2B7C">
          <w:delText>4) Après traitement, le robot mercure renvoie le document vers l'application MaarchCourrier via une requête HTTP/Rest</w:delText>
        </w:r>
      </w:del>
    </w:p>
    <w:p w14:paraId="439FB676" w14:textId="77777777" w:rsidR="00900070" w:rsidDel="008B2B7C" w:rsidRDefault="00900070" w:rsidP="00900070">
      <w:pPr>
        <w:rPr>
          <w:del w:id="218" w:author="duboisdulier@live.com" w:date="2021-02-21T09:13:00Z"/>
        </w:rPr>
      </w:pPr>
    </w:p>
    <w:p w14:paraId="6127AC79" w14:textId="77777777" w:rsidR="00900070" w:rsidDel="008B2B7C" w:rsidRDefault="00900070" w:rsidP="00900070">
      <w:pPr>
        <w:rPr>
          <w:del w:id="219" w:author="duboisdulier@live.com" w:date="2021-02-21T09:13:00Z"/>
        </w:rPr>
      </w:pPr>
    </w:p>
    <w:p w14:paraId="4A109578" w14:textId="77777777" w:rsidR="00900070" w:rsidDel="008B2B7C" w:rsidRDefault="00900070" w:rsidP="00900070">
      <w:pPr>
        <w:rPr>
          <w:del w:id="220" w:author="duboisdulier@live.com" w:date="2021-02-21T09:13:00Z"/>
        </w:rPr>
      </w:pPr>
      <w:del w:id="221" w:author="duboisdulier@live.com" w:date="2021-02-21T09:13:00Z">
        <w:r w:rsidDel="008B2B7C">
          <w:delText xml:space="preserve">Fonctions annexes : </w:delText>
        </w:r>
      </w:del>
    </w:p>
    <w:p w14:paraId="7942EB91" w14:textId="77777777" w:rsidR="00900070" w:rsidDel="00A4230F" w:rsidRDefault="00900070" w:rsidP="00900070">
      <w:pPr>
        <w:rPr>
          <w:del w:id="222" w:author="Nico Couture" w:date="2021-03-09T12:12:00Z"/>
        </w:rPr>
      </w:pPr>
      <w:del w:id="223" w:author="Nico Couture" w:date="2021-03-09T12:12:00Z">
        <w:r w:rsidDel="00A4230F">
          <w:delText>Le reste des fonctions (récupération des logs, état de l'abonnement, configuration du service) s'effectue via des requêtes HTTP/Rest entre MaarchCourrier et l'application de supervision.</w:delText>
        </w:r>
      </w:del>
    </w:p>
    <w:p w14:paraId="175404C0" w14:textId="77777777" w:rsidR="00900070" w:rsidDel="00A4230F" w:rsidRDefault="00900070" w:rsidP="00900070">
      <w:pPr>
        <w:rPr>
          <w:del w:id="224" w:author="Nico Couture" w:date="2021-03-09T12:12:00Z"/>
        </w:rPr>
      </w:pPr>
    </w:p>
    <w:p w14:paraId="0D4702F5" w14:textId="6A81391C" w:rsidR="00900070" w:rsidRDefault="00900070" w:rsidP="00900070">
      <w:pPr>
        <w:pStyle w:val="Heading2"/>
      </w:pPr>
      <w:del w:id="225" w:author="Nico Couture" w:date="2021-03-08T16:36:00Z">
        <w:r w:rsidDel="003B6E4B">
          <w:delText>VI</w:delText>
        </w:r>
      </w:del>
      <w:ins w:id="226" w:author="duboisdulier@live.com" w:date="2021-02-21T09:12:00Z">
        <w:del w:id="227" w:author="Nico Couture" w:date="2021-03-08T16:36:00Z">
          <w:r w:rsidDel="003B6E4B">
            <w:delText>I</w:delText>
          </w:r>
        </w:del>
      </w:ins>
      <w:bookmarkStart w:id="228" w:name="_Toc132979312"/>
      <w:r w:rsidR="00745CF1">
        <w:t>II</w:t>
      </w:r>
      <w:r>
        <w:t>.2 Ressources matérielles</w:t>
      </w:r>
      <w:bookmarkEnd w:id="228"/>
    </w:p>
    <w:p w14:paraId="7849363C" w14:textId="77777777" w:rsidR="00900070" w:rsidRPr="008E3410" w:rsidRDefault="00900070" w:rsidP="00900070">
      <w:pPr>
        <w:pStyle w:val="ListParagraph"/>
        <w:numPr>
          <w:ilvl w:val="0"/>
          <w:numId w:val="45"/>
        </w:numPr>
        <w:rPr>
          <w:highlight w:val="yellow"/>
        </w:rPr>
      </w:pPr>
      <w:r w:rsidRPr="008E3410">
        <w:rPr>
          <w:highlight w:val="yellow"/>
        </w:rPr>
        <w:t>A compléter</w:t>
      </w:r>
    </w:p>
    <w:p w14:paraId="2BB295B5" w14:textId="77777777" w:rsidR="00900070" w:rsidRDefault="00900070" w:rsidP="00900070">
      <w:pPr>
        <w:jc w:val="left"/>
      </w:pPr>
    </w:p>
    <w:p w14:paraId="7D26089B" w14:textId="0C8F5A2E" w:rsidR="00900070" w:rsidRDefault="00900070" w:rsidP="00900070">
      <w:pPr>
        <w:pStyle w:val="Heading2"/>
      </w:pPr>
      <w:del w:id="229" w:author="Nico Couture" w:date="2021-03-08T16:36:00Z">
        <w:r w:rsidDel="003B6E4B">
          <w:delText>V</w:delText>
        </w:r>
      </w:del>
      <w:ins w:id="230" w:author="duboisdulier@live.com" w:date="2021-02-21T09:12:00Z">
        <w:del w:id="231" w:author="Nico Couture" w:date="2021-03-08T16:36:00Z">
          <w:r w:rsidDel="003B6E4B">
            <w:delText>I</w:delText>
          </w:r>
        </w:del>
      </w:ins>
      <w:del w:id="232" w:author="Nico Couture" w:date="2021-03-08T16:36:00Z">
        <w:r w:rsidDel="003B6E4B">
          <w:delText>I</w:delText>
        </w:r>
      </w:del>
      <w:bookmarkStart w:id="233" w:name="_Toc132979313"/>
      <w:r w:rsidR="00745CF1">
        <w:t>II</w:t>
      </w:r>
      <w:r>
        <w:t>.3 Reprise d’activité en cas d’incident</w:t>
      </w:r>
      <w:bookmarkEnd w:id="233"/>
    </w:p>
    <w:p w14:paraId="372529EE" w14:textId="77777777" w:rsidR="00900070" w:rsidRPr="008E3410" w:rsidRDefault="00900070" w:rsidP="00900070">
      <w:pPr>
        <w:pStyle w:val="ListParagraph"/>
        <w:numPr>
          <w:ilvl w:val="0"/>
          <w:numId w:val="45"/>
        </w:numPr>
        <w:rPr>
          <w:highlight w:val="yellow"/>
        </w:rPr>
      </w:pPr>
      <w:r w:rsidRPr="008E3410">
        <w:rPr>
          <w:highlight w:val="yellow"/>
        </w:rPr>
        <w:t>A compléter</w:t>
      </w:r>
    </w:p>
    <w:p w14:paraId="27C6609C" w14:textId="77777777" w:rsidR="00900070" w:rsidRPr="00900070" w:rsidRDefault="00900070" w:rsidP="00900070"/>
    <w:p w14:paraId="00750FA7" w14:textId="2218BB0A" w:rsidR="00900070" w:rsidRDefault="00900070" w:rsidP="00900070">
      <w:pPr>
        <w:pStyle w:val="Heading2"/>
      </w:pPr>
      <w:del w:id="234" w:author="duboisdulier@live.com" w:date="2021-02-21T09:12:00Z">
        <w:r w:rsidDel="008B2B7C">
          <w:delText>VI</w:delText>
        </w:r>
      </w:del>
      <w:ins w:id="235" w:author="duboisdulier@live.com" w:date="2021-02-21T09:12:00Z">
        <w:del w:id="236" w:author="Nico Couture" w:date="2021-03-08T16:36:00Z">
          <w:r w:rsidDel="003B6E4B">
            <w:delText>VII</w:delText>
          </w:r>
        </w:del>
      </w:ins>
      <w:bookmarkStart w:id="237" w:name="_Toc132979314"/>
      <w:r w:rsidR="00745CF1">
        <w:t>II</w:t>
      </w:r>
      <w:r>
        <w:t>.4 Backup / restore</w:t>
      </w:r>
      <w:bookmarkEnd w:id="237"/>
    </w:p>
    <w:p w14:paraId="25E61804" w14:textId="77777777" w:rsidR="00900070" w:rsidRPr="008E3410" w:rsidRDefault="00900070" w:rsidP="00900070">
      <w:pPr>
        <w:pStyle w:val="ListParagraph"/>
        <w:numPr>
          <w:ilvl w:val="0"/>
          <w:numId w:val="45"/>
        </w:numPr>
        <w:rPr>
          <w:highlight w:val="yellow"/>
        </w:rPr>
      </w:pPr>
      <w:r w:rsidRPr="008E3410">
        <w:rPr>
          <w:highlight w:val="yellow"/>
        </w:rPr>
        <w:t>A compléter</w:t>
      </w:r>
    </w:p>
    <w:p w14:paraId="07341A97" w14:textId="77777777" w:rsidR="00900070" w:rsidRPr="00900070" w:rsidRDefault="00900070" w:rsidP="00900070"/>
    <w:p w14:paraId="74ECB642" w14:textId="26F1C1F3" w:rsidR="00900070" w:rsidRDefault="00900070" w:rsidP="00900070">
      <w:pPr>
        <w:pStyle w:val="Heading2"/>
      </w:pPr>
      <w:del w:id="238" w:author="Nico Couture" w:date="2021-03-08T16:36:00Z">
        <w:r w:rsidDel="003B6E4B">
          <w:delText>V</w:delText>
        </w:r>
      </w:del>
      <w:ins w:id="239" w:author="duboisdulier@live.com" w:date="2021-02-21T09:12:00Z">
        <w:del w:id="240" w:author="Nico Couture" w:date="2021-03-08T16:36:00Z">
          <w:r w:rsidDel="003B6E4B">
            <w:delText>I</w:delText>
          </w:r>
        </w:del>
      </w:ins>
      <w:del w:id="241" w:author="Nico Couture" w:date="2021-03-08T16:36:00Z">
        <w:r w:rsidDel="003B6E4B">
          <w:delText>I</w:delText>
        </w:r>
      </w:del>
      <w:bookmarkStart w:id="242" w:name="_Toc132979315"/>
      <w:r w:rsidR="00745CF1">
        <w:t>II</w:t>
      </w:r>
      <w:r>
        <w:t>.5 Sécurité</w:t>
      </w:r>
      <w:bookmarkEnd w:id="242"/>
      <w:del w:id="243" w:author="duboisdulier@live.com" w:date="2021-02-21T09:06:00Z">
        <w:r w:rsidDel="00547B81">
          <w:delText>prévention des attaques</w:delText>
        </w:r>
      </w:del>
    </w:p>
    <w:p w14:paraId="31EFC835" w14:textId="77777777" w:rsidR="00900070" w:rsidRPr="008E3410" w:rsidRDefault="00900070" w:rsidP="00900070">
      <w:pPr>
        <w:pStyle w:val="ListParagraph"/>
        <w:numPr>
          <w:ilvl w:val="0"/>
          <w:numId w:val="45"/>
        </w:numPr>
        <w:rPr>
          <w:highlight w:val="yellow"/>
        </w:rPr>
      </w:pPr>
      <w:r w:rsidRPr="008E3410">
        <w:rPr>
          <w:highlight w:val="yellow"/>
        </w:rPr>
        <w:t>A compléter</w:t>
      </w:r>
    </w:p>
    <w:p w14:paraId="3818E84B" w14:textId="77777777" w:rsidR="00900070" w:rsidRPr="002B6759" w:rsidRDefault="00900070" w:rsidP="00900070"/>
    <w:p w14:paraId="70729520" w14:textId="77777777" w:rsidR="00900070" w:rsidRDefault="00900070" w:rsidP="00900070">
      <w:pPr>
        <w:jc w:val="left"/>
      </w:pPr>
    </w:p>
    <w:bookmarkStart w:id="244" w:name="_Toc132979316"/>
    <w:p w14:paraId="49B8148A" w14:textId="2F485BC9" w:rsidR="00900070" w:rsidRDefault="00900070" w:rsidP="00900070">
      <w:pPr>
        <w:pStyle w:val="Heading1"/>
        <w:rPr>
          <w:ins w:id="245" w:author="Nico Couture" w:date="2021-03-09T12:10:00Z"/>
        </w:rPr>
      </w:pPr>
      <w:ins w:id="246" w:author="Nico Couture" w:date="2021-03-09T12:10:00Z"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764736" behindDoc="0" locked="0" layoutInCell="1" allowOverlap="1" wp14:anchorId="35F8D87C" wp14:editId="2695EB89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-54610</wp:posOffset>
                  </wp:positionV>
                  <wp:extent cx="152400" cy="285750"/>
                  <wp:effectExtent l="0" t="0" r="0" b="19050"/>
                  <wp:wrapNone/>
                  <wp:docPr id="99" name="AutoShape 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2400" cy="285750"/>
                          </a:xfrm>
                          <a:prstGeom prst="flowChartInputOutput">
                            <a:avLst/>
                          </a:prstGeom>
                          <a:solidFill>
                            <a:srgbClr val="F60000"/>
                          </a:solidFill>
                          <a:ln>
                            <a:noFill/>
                          </a:ln>
                          <a:effectLst>
                            <a:outerShdw dist="28398" dir="3806097" algn="ctr" rotWithShape="0">
                              <a:srgbClr val="622423">
                                <a:alpha val="50000"/>
                              </a:srgb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8D8C83C" id="_x0000_t111" coordsize="21600,21600" o:spt="111" path="m4321,l21600,,17204,21600,,21600xe">
                  <v:stroke joinstyle="miter"/>
                  <v:path gradientshapeok="t" o:connecttype="custom" o:connectlocs="12961,0;10800,0;2161,10800;8602,21600;10800,21600;19402,10800" textboxrect="4321,0,17204,21600"/>
                </v:shapetype>
                <v:shape id="AutoShape 29" o:spid="_x0000_s1026" type="#_x0000_t111" style="position:absolute;margin-left:-4.25pt;margin-top:-4.3pt;width:12pt;height:22.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" fillcolor="#f60000" stroked="f">
                  <v:shadow on="t" color="#622423" opacity=".5" offset="1pt"/>
                </v:shape>
              </w:pict>
            </mc:Fallback>
          </mc:AlternateContent>
        </w:r>
        <w:r w:rsidRPr="00FD66CF">
          <w:t xml:space="preserve">   </w:t>
        </w:r>
        <w:r>
          <w:t>II</w:t>
        </w:r>
      </w:ins>
      <w:r>
        <w:t>I</w:t>
      </w:r>
      <w:ins w:id="247" w:author="Nico Couture" w:date="2021-03-09T12:10:00Z">
        <w:r w:rsidRPr="00FD66CF">
          <w:t xml:space="preserve"> – </w:t>
        </w:r>
      </w:ins>
      <w:r>
        <w:t>FONCTIONNALITES</w:t>
      </w:r>
      <w:ins w:id="248" w:author="Nico Couture" w:date="2021-03-09T12:10:00Z">
        <w:r>
          <w:t xml:space="preserve"> MWS</w:t>
        </w:r>
      </w:ins>
      <w:r>
        <w:t xml:space="preserve"> EXPRESS</w:t>
      </w:r>
      <w:bookmarkEnd w:id="244"/>
    </w:p>
    <w:p w14:paraId="4FB5B108" w14:textId="6141EAB8" w:rsidR="00745CF1" w:rsidRDefault="00745CF1" w:rsidP="00745CF1">
      <w:pPr>
        <w:pStyle w:val="Heading2"/>
      </w:pPr>
      <w:bookmarkStart w:id="249" w:name="_Toc132979317"/>
      <w:r>
        <w:t>III.1 Gestion des organisations et utilisateurs</w:t>
      </w:r>
      <w:bookmarkEnd w:id="249"/>
    </w:p>
    <w:p w14:paraId="0F800F50" w14:textId="5C7D8B33" w:rsidR="00745CF1" w:rsidRDefault="004E7B3B" w:rsidP="004E7B3B">
      <w:pPr>
        <w:pStyle w:val="ListParagraph"/>
        <w:numPr>
          <w:ilvl w:val="0"/>
          <w:numId w:val="56"/>
        </w:numPr>
      </w:pPr>
      <w:r>
        <w:t>L’application doit permettre d’enregistrer des organismes (un client en particulier par exemple). Chaque organisme pourra être composé de plusieurs utilisateurs.</w:t>
      </w:r>
    </w:p>
    <w:p w14:paraId="13486B13" w14:textId="472C865F" w:rsidR="004E7B3B" w:rsidRDefault="004E7B3B" w:rsidP="004E7B3B">
      <w:pPr>
        <w:pStyle w:val="ListParagraph"/>
        <w:numPr>
          <w:ilvl w:val="0"/>
          <w:numId w:val="56"/>
        </w:numPr>
      </w:pPr>
      <w:r>
        <w:t xml:space="preserve">Un utilisateur pourra appartenir à </w:t>
      </w:r>
      <w:r w:rsidRPr="004E7B3B">
        <w:rPr>
          <w:b/>
          <w:bCs/>
        </w:rPr>
        <w:t>UN</w:t>
      </w:r>
      <w:r>
        <w:t xml:space="preserve"> ou </w:t>
      </w:r>
      <w:r w:rsidRPr="004E7B3B">
        <w:rPr>
          <w:b/>
          <w:bCs/>
        </w:rPr>
        <w:t>AUCUN</w:t>
      </w:r>
      <w:r>
        <w:t xml:space="preserve"> organisme</w:t>
      </w:r>
    </w:p>
    <w:p w14:paraId="3ADF73A4" w14:textId="426E602E" w:rsidR="000A2130" w:rsidRDefault="000A2130" w:rsidP="004E7B3B">
      <w:pPr>
        <w:pStyle w:val="ListParagraph"/>
        <w:numPr>
          <w:ilvl w:val="0"/>
          <w:numId w:val="56"/>
        </w:numPr>
      </w:pPr>
      <w:r>
        <w:t xml:space="preserve">Par défaut, le premier utilisateur créé </w:t>
      </w:r>
      <w:r w:rsidR="00A15672">
        <w:t>ou rattaché à un organisme sera considéré comme administrateur de celui-ci. Il pourra créer de nouveaux utilisateurs pour l’organisme ainsi que des paramètres pour l’organisme.</w:t>
      </w:r>
    </w:p>
    <w:p w14:paraId="41B3D5AA" w14:textId="77777777" w:rsidR="00A42067" w:rsidRDefault="00A42067" w:rsidP="00A42067"/>
    <w:p w14:paraId="6319C781" w14:textId="0EB7D0F6" w:rsidR="00A42067" w:rsidRDefault="00A42067" w:rsidP="00A42067">
      <w:pPr>
        <w:pStyle w:val="ListParagraph"/>
        <w:numPr>
          <w:ilvl w:val="0"/>
          <w:numId w:val="56"/>
        </w:numPr>
      </w:pPr>
      <w:r>
        <w:lastRenderedPageBreak/>
        <w:t>L’administrateur global de l’application aura une vue transversale. Il aura accès aux logs techniques de l’application, pourra créer organismes et utilisateurs.</w:t>
      </w:r>
    </w:p>
    <w:p w14:paraId="09E95203" w14:textId="6B68842A" w:rsidR="00A42067" w:rsidRDefault="00A42067" w:rsidP="00A42067">
      <w:pPr>
        <w:pStyle w:val="ListParagraph"/>
        <w:numPr>
          <w:ilvl w:val="0"/>
          <w:numId w:val="56"/>
        </w:numPr>
      </w:pPr>
      <w:r>
        <w:t>L’administrateur devra pouvoir gérer les privilèges de tous les utilisateurs</w:t>
      </w:r>
    </w:p>
    <w:p w14:paraId="6ABD0C7F" w14:textId="45AFB332" w:rsidR="00A42067" w:rsidRDefault="00A42067" w:rsidP="00A42067">
      <w:pPr>
        <w:pStyle w:val="ListParagraph"/>
        <w:numPr>
          <w:ilvl w:val="0"/>
          <w:numId w:val="56"/>
        </w:numPr>
      </w:pPr>
      <w:r>
        <w:t xml:space="preserve">L’administrateur global </w:t>
      </w:r>
      <w:r w:rsidRPr="00E863B5">
        <w:rPr>
          <w:b/>
          <w:bCs/>
        </w:rPr>
        <w:t>devra</w:t>
      </w:r>
      <w:r>
        <w:t xml:space="preserve"> avoir accès à tout moment à l’état du/des robot</w:t>
      </w:r>
      <w:r w:rsidR="008E343E">
        <w:t xml:space="preserve">(s) de traitement </w:t>
      </w:r>
    </w:p>
    <w:p w14:paraId="0EEDEB71" w14:textId="77777777" w:rsidR="00745CF1" w:rsidRDefault="00745CF1" w:rsidP="00745CF1"/>
    <w:p w14:paraId="63B7CECC" w14:textId="77777777" w:rsidR="000C3511" w:rsidRDefault="000C3511" w:rsidP="00745CF1"/>
    <w:p w14:paraId="3D9071D4" w14:textId="6997A07E" w:rsidR="00745CF1" w:rsidRDefault="00745CF1" w:rsidP="00745CF1">
      <w:pPr>
        <w:pStyle w:val="Heading2"/>
      </w:pPr>
      <w:bookmarkStart w:id="250" w:name="_Toc132979318"/>
      <w:r>
        <w:t>III.2 Elaboration des profils</w:t>
      </w:r>
      <w:bookmarkEnd w:id="250"/>
    </w:p>
    <w:p w14:paraId="56CC58F6" w14:textId="219D8DAF" w:rsidR="00E863B5" w:rsidRDefault="00E863B5" w:rsidP="00E863B5">
      <w:r>
        <w:t xml:space="preserve">Ces profils, en trois volets, seront </w:t>
      </w:r>
      <w:r w:rsidR="000C3511">
        <w:t>créés par les utilisateurs via une interface dédiée. Ils permettront de sauvegarder des jeux de paramètres ou des traitements à appliquer lors de la numérisation, le traitement ou l’export des documents.</w:t>
      </w:r>
    </w:p>
    <w:p w14:paraId="109C0849" w14:textId="77777777" w:rsidR="000C3511" w:rsidRDefault="000C3511" w:rsidP="00E863B5"/>
    <w:p w14:paraId="0B885D1E" w14:textId="0D94FCEB" w:rsidR="000C3511" w:rsidRDefault="000C3511" w:rsidP="000C3511">
      <w:pPr>
        <w:pStyle w:val="ListParagraph"/>
        <w:numPr>
          <w:ilvl w:val="0"/>
          <w:numId w:val="56"/>
        </w:numPr>
      </w:pPr>
      <w:r>
        <w:t>Après création, chaque utilisateur aura accès à la liste des profils qu’il aura défini.</w:t>
      </w:r>
    </w:p>
    <w:p w14:paraId="0FCAB93E" w14:textId="1CFFC284" w:rsidR="004734E8" w:rsidRDefault="004734E8" w:rsidP="000C3511">
      <w:pPr>
        <w:pStyle w:val="ListParagraph"/>
        <w:numPr>
          <w:ilvl w:val="0"/>
          <w:numId w:val="56"/>
        </w:numPr>
      </w:pPr>
      <w:r>
        <w:t>Les utilisateurs pourront rendre leurs profils « publics » de manière à les mettre à disposition de toute l’organisation à laquelle ils appartiennent.</w:t>
      </w:r>
    </w:p>
    <w:p w14:paraId="2189585F" w14:textId="015C3F67" w:rsidR="004734E8" w:rsidRDefault="004734E8" w:rsidP="000C3511">
      <w:pPr>
        <w:pStyle w:val="ListParagraph"/>
        <w:numPr>
          <w:ilvl w:val="0"/>
          <w:numId w:val="56"/>
        </w:numPr>
      </w:pPr>
      <w:r>
        <w:t>L’administrateur global aura la possibilité de créer des profils pouvant être utilisés par tous les utilisateurs</w:t>
      </w:r>
    </w:p>
    <w:p w14:paraId="6661D0F2" w14:textId="77777777" w:rsidR="004734E8" w:rsidRPr="00E863B5" w:rsidRDefault="004734E8" w:rsidP="004734E8">
      <w:pPr>
        <w:pStyle w:val="ListParagraph"/>
        <w:ind w:left="720"/>
      </w:pPr>
    </w:p>
    <w:p w14:paraId="630C3280" w14:textId="5A6EFC60" w:rsidR="00745CF1" w:rsidRDefault="004E7B3B" w:rsidP="004E7B3B">
      <w:pPr>
        <w:pStyle w:val="Heading3"/>
      </w:pPr>
      <w:r>
        <w:t>III.2.1 Profil de numérisation</w:t>
      </w:r>
    </w:p>
    <w:p w14:paraId="5DA5EA74" w14:textId="5FD8E720" w:rsidR="004E7B3B" w:rsidRDefault="004734E8" w:rsidP="004E7B3B">
      <w:r>
        <w:t>Le profil de numérisation est exclusivement lié à la fonctionnalité de scan par l’application.</w:t>
      </w:r>
    </w:p>
    <w:p w14:paraId="0D5224DE" w14:textId="7949FCC3" w:rsidR="003A2D97" w:rsidRDefault="003A2D97" w:rsidP="004E7B3B">
      <w:r>
        <w:t xml:space="preserve">Les différents attributs sélectionnables pour son profil reprennent les paramètres habituels des scanners : </w:t>
      </w:r>
    </w:p>
    <w:p w14:paraId="36F1052A" w14:textId="6278DA39" w:rsidR="003A2D97" w:rsidRDefault="003A2D97" w:rsidP="003A2D97">
      <w:pPr>
        <w:pStyle w:val="ListParagraph"/>
        <w:numPr>
          <w:ilvl w:val="0"/>
          <w:numId w:val="56"/>
        </w:numPr>
      </w:pPr>
      <w:r>
        <w:t>Résolution</w:t>
      </w:r>
    </w:p>
    <w:p w14:paraId="2FA2B5E5" w14:textId="072DDD7C" w:rsidR="003A2D97" w:rsidRDefault="003A2D97" w:rsidP="003A2D97">
      <w:pPr>
        <w:pStyle w:val="ListParagraph"/>
        <w:numPr>
          <w:ilvl w:val="0"/>
          <w:numId w:val="56"/>
        </w:numPr>
      </w:pPr>
      <w:r>
        <w:t>Recto/verso</w:t>
      </w:r>
    </w:p>
    <w:p w14:paraId="3EA35C60" w14:textId="415C3A0D" w:rsidR="003A2D97" w:rsidRDefault="003A2D97" w:rsidP="003A2D97">
      <w:pPr>
        <w:pStyle w:val="ListParagraph"/>
        <w:numPr>
          <w:ilvl w:val="0"/>
          <w:numId w:val="56"/>
        </w:numPr>
      </w:pPr>
      <w:r>
        <w:t>Noir-Blanc / NDG / Couleur</w:t>
      </w:r>
    </w:p>
    <w:p w14:paraId="63FF02C1" w14:textId="774195C9" w:rsidR="003A2D97" w:rsidRDefault="003A2D97" w:rsidP="003A2D97">
      <w:pPr>
        <w:pStyle w:val="ListParagraph"/>
        <w:numPr>
          <w:ilvl w:val="0"/>
          <w:numId w:val="56"/>
        </w:numPr>
      </w:pPr>
      <w:r>
        <w:t>Suppression automatique des pages blanches</w:t>
      </w:r>
    </w:p>
    <w:p w14:paraId="55B86645" w14:textId="6824A922" w:rsidR="003A2D97" w:rsidRDefault="003A2D97" w:rsidP="003A2D97">
      <w:pPr>
        <w:pStyle w:val="ListParagraph"/>
        <w:numPr>
          <w:ilvl w:val="0"/>
          <w:numId w:val="56"/>
        </w:numPr>
      </w:pPr>
      <w:r>
        <w:t>Retournement automatique</w:t>
      </w:r>
    </w:p>
    <w:p w14:paraId="6E97F893" w14:textId="77777777" w:rsidR="003A2D97" w:rsidRDefault="003A2D97" w:rsidP="003A2D97"/>
    <w:p w14:paraId="5A97300A" w14:textId="25A86F59" w:rsidR="003A2D97" w:rsidRDefault="003A2D97" w:rsidP="003A2D97">
      <w:r>
        <w:t>L’utilisateur a la possibilité d’enregistrer plusieurs jeux de paramètres selon les traitements qu’il a l’habitude d’effectuer</w:t>
      </w:r>
    </w:p>
    <w:p w14:paraId="26361596" w14:textId="77777777" w:rsidR="003A2D97" w:rsidRDefault="003A2D97" w:rsidP="003A2D97"/>
    <w:p w14:paraId="6DCBA83F" w14:textId="52CFD0C9" w:rsidR="004E7B3B" w:rsidRDefault="004E7B3B" w:rsidP="004E7B3B">
      <w:pPr>
        <w:pStyle w:val="Heading3"/>
      </w:pPr>
      <w:r>
        <w:t>III.2.2 Profil de traitement</w:t>
      </w:r>
    </w:p>
    <w:p w14:paraId="1519B63E" w14:textId="77777777" w:rsidR="004E7B3B" w:rsidRDefault="004E7B3B" w:rsidP="004E7B3B"/>
    <w:p w14:paraId="12CC886B" w14:textId="59EE9511" w:rsidR="004E7B3B" w:rsidRDefault="004E7B3B" w:rsidP="004E7B3B">
      <w:pPr>
        <w:pStyle w:val="Heading3"/>
      </w:pPr>
      <w:r>
        <w:t>III.2.3 Profil d’export</w:t>
      </w:r>
    </w:p>
    <w:p w14:paraId="6A204004" w14:textId="77777777" w:rsidR="004E7B3B" w:rsidRDefault="004E7B3B" w:rsidP="004E7B3B"/>
    <w:p w14:paraId="7F5AE594" w14:textId="77777777" w:rsidR="004E7B3B" w:rsidRPr="004E7B3B" w:rsidRDefault="004E7B3B" w:rsidP="004E7B3B"/>
    <w:p w14:paraId="62D4D84D" w14:textId="682ADC2A" w:rsidR="00745CF1" w:rsidRDefault="00745CF1" w:rsidP="00745CF1">
      <w:pPr>
        <w:pStyle w:val="Heading2"/>
      </w:pPr>
      <w:bookmarkStart w:id="251" w:name="_Toc132979319"/>
      <w:r>
        <w:t>III.3 Méthodes d’acquisition</w:t>
      </w:r>
      <w:bookmarkEnd w:id="251"/>
    </w:p>
    <w:p w14:paraId="57C52D98" w14:textId="77777777" w:rsidR="00745CF1" w:rsidRDefault="00745CF1" w:rsidP="00745CF1"/>
    <w:p w14:paraId="0DE4C8A2" w14:textId="77777777" w:rsidR="00BD1C4D" w:rsidRDefault="00BD1C4D" w:rsidP="00745CF1"/>
    <w:p w14:paraId="52442074" w14:textId="70C272F4" w:rsidR="00745CF1" w:rsidRDefault="00745CF1" w:rsidP="00745CF1">
      <w:pPr>
        <w:pStyle w:val="Heading2"/>
      </w:pPr>
      <w:bookmarkStart w:id="252" w:name="_Toc132979320"/>
      <w:r>
        <w:t xml:space="preserve">III.4 Traitement </w:t>
      </w:r>
      <w:r w:rsidR="00BD1C4D">
        <w:t>du lot</w:t>
      </w:r>
      <w:bookmarkEnd w:id="252"/>
    </w:p>
    <w:p w14:paraId="544ADC8B" w14:textId="77777777" w:rsidR="00745CF1" w:rsidRDefault="00745CF1" w:rsidP="00745CF1"/>
    <w:p w14:paraId="4D96133D" w14:textId="77777777" w:rsidR="00BD1C4D" w:rsidRPr="00745CF1" w:rsidRDefault="00BD1C4D" w:rsidP="00745CF1"/>
    <w:p w14:paraId="1D458B2A" w14:textId="361E761F" w:rsidR="00BD1C4D" w:rsidRDefault="00BD1C4D" w:rsidP="00BD1C4D">
      <w:pPr>
        <w:pStyle w:val="Heading2"/>
      </w:pPr>
      <w:bookmarkStart w:id="253" w:name="_Toc132979321"/>
      <w:r>
        <w:t>III.5 Segmentation du lot</w:t>
      </w:r>
      <w:bookmarkEnd w:id="253"/>
    </w:p>
    <w:p w14:paraId="12E2451B" w14:textId="5F184DE1" w:rsidR="00745CF1" w:rsidRDefault="00745CF1" w:rsidP="00745CF1"/>
    <w:p w14:paraId="5BFDE41C" w14:textId="77777777" w:rsidR="00BD1C4D" w:rsidRDefault="00BD1C4D" w:rsidP="00745CF1"/>
    <w:p w14:paraId="2C5B8C78" w14:textId="23A03200" w:rsidR="00BD1C4D" w:rsidRDefault="00BD1C4D" w:rsidP="00BD1C4D">
      <w:pPr>
        <w:pStyle w:val="Heading2"/>
      </w:pPr>
      <w:bookmarkStart w:id="254" w:name="_Toc132979322"/>
      <w:r>
        <w:t>III.6 Retouches d’images à la demande</w:t>
      </w:r>
      <w:bookmarkEnd w:id="254"/>
    </w:p>
    <w:p w14:paraId="4F4B3E48" w14:textId="77777777" w:rsidR="00BD1C4D" w:rsidRDefault="00BD1C4D" w:rsidP="00BD1C4D"/>
    <w:p w14:paraId="7FFA9EA8" w14:textId="77777777" w:rsidR="00BD1C4D" w:rsidRDefault="00BD1C4D" w:rsidP="00BD1C4D"/>
    <w:p w14:paraId="52B8C3C1" w14:textId="644DA0A4" w:rsidR="00BD1C4D" w:rsidRDefault="00BD1C4D" w:rsidP="00BD1C4D">
      <w:pPr>
        <w:pStyle w:val="Heading2"/>
      </w:pPr>
      <w:bookmarkStart w:id="255" w:name="_Toc132979323"/>
      <w:r>
        <w:lastRenderedPageBreak/>
        <w:t>III.7 Export des données vers des applications métier</w:t>
      </w:r>
      <w:bookmarkEnd w:id="255"/>
    </w:p>
    <w:p w14:paraId="570FA8D9" w14:textId="77777777" w:rsidR="00BD1C4D" w:rsidRPr="00BD1C4D" w:rsidRDefault="00BD1C4D" w:rsidP="00BD1C4D"/>
    <w:p w14:paraId="70FCCB05" w14:textId="77777777" w:rsidR="00BD1C4D" w:rsidRPr="00745CF1" w:rsidRDefault="00BD1C4D" w:rsidP="00745CF1"/>
    <w:bookmarkEnd w:id="131"/>
    <w:bookmarkEnd w:id="137"/>
    <w:p w14:paraId="6B22083D" w14:textId="01AA8B1C" w:rsidR="00C957D3" w:rsidRDefault="00C957D3" w:rsidP="00C957D3">
      <w:pPr>
        <w:pStyle w:val="Heading1"/>
        <w:rPr>
          <w:ins w:id="256" w:author="Nico Couture" w:date="2021-03-09T12:10:00Z"/>
        </w:rPr>
      </w:pPr>
      <w:ins w:id="257" w:author="Nico Couture" w:date="2021-03-09T12:10:00Z"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766784" behindDoc="0" locked="0" layoutInCell="1" allowOverlap="1" wp14:anchorId="13A2F0CB" wp14:editId="6CFC4D1F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-54610</wp:posOffset>
                  </wp:positionV>
                  <wp:extent cx="152400" cy="285750"/>
                  <wp:effectExtent l="0" t="0" r="0" b="19050"/>
                  <wp:wrapNone/>
                  <wp:docPr id="2" name="AutoShape 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2400" cy="285750"/>
                          </a:xfrm>
                          <a:prstGeom prst="flowChartInputOutput">
                            <a:avLst/>
                          </a:prstGeom>
                          <a:solidFill>
                            <a:srgbClr val="F60000"/>
                          </a:solidFill>
                          <a:ln>
                            <a:noFill/>
                          </a:ln>
                          <a:effectLst>
                            <a:outerShdw dist="28398" dir="3806097" algn="ctr" rotWithShape="0">
                              <a:srgbClr val="622423">
                                <a:alpha val="50000"/>
                              </a:srgb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7E1F91C" id="_x0000_t111" coordsize="21600,21600" o:spt="111" path="m4321,l21600,,17204,21600,,21600xe">
                  <v:stroke joinstyle="miter"/>
                  <v:path gradientshapeok="t" o:connecttype="custom" o:connectlocs="12961,0;10800,0;2161,10800;8602,21600;10800,21600;19402,10800" textboxrect="4321,0,17204,21600"/>
                </v:shapetype>
                <v:shape id="AutoShape 29" o:spid="_x0000_s1026" type="#_x0000_t111" style="position:absolute;margin-left:-4.25pt;margin-top:-4.3pt;width:12pt;height:22.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" fillcolor="#f60000" stroked="f">
                  <v:shadow on="t" color="#622423" opacity=".5" offset="1pt"/>
                </v:shape>
              </w:pict>
            </mc:Fallback>
          </mc:AlternateContent>
        </w:r>
        <w:r w:rsidRPr="00FD66CF">
          <w:t xml:space="preserve">   </w:t>
        </w:r>
        <w:r>
          <w:t>I</w:t>
        </w:r>
      </w:ins>
      <w:r>
        <w:t>I</w:t>
      </w:r>
      <w:ins w:id="258" w:author="Nico Couture" w:date="2021-03-09T12:10:00Z">
        <w:r>
          <w:t>I</w:t>
        </w:r>
        <w:r w:rsidRPr="00FD66CF">
          <w:t xml:space="preserve"> – </w:t>
        </w:r>
      </w:ins>
      <w:r>
        <w:t>CINEMATIQUE DE TRAITEMENT</w:t>
      </w:r>
    </w:p>
    <w:p w14:paraId="0F2710BE" w14:textId="40B77203" w:rsidR="00070A43" w:rsidRDefault="00070A43" w:rsidP="002D53EE">
      <w:pPr>
        <w:jc w:val="left"/>
      </w:pPr>
    </w:p>
    <w:p w14:paraId="25FD42C1" w14:textId="77777777" w:rsidR="00C957D3" w:rsidRDefault="00C957D3" w:rsidP="002D53EE">
      <w:pPr>
        <w:jc w:val="left"/>
      </w:pPr>
    </w:p>
    <w:p w14:paraId="5C9BD036" w14:textId="77777777" w:rsidR="00C957D3" w:rsidRDefault="00C957D3" w:rsidP="002D53EE">
      <w:pPr>
        <w:jc w:val="left"/>
      </w:pPr>
    </w:p>
    <w:p w14:paraId="23B0F504" w14:textId="4CDD7BEE" w:rsidR="00C957D3" w:rsidRDefault="00C957D3" w:rsidP="00C957D3">
      <w:pPr>
        <w:pStyle w:val="Heading1"/>
        <w:rPr>
          <w:ins w:id="259" w:author="Nico Couture" w:date="2021-03-09T12:10:00Z"/>
        </w:rPr>
      </w:pPr>
      <w:ins w:id="260" w:author="Nico Couture" w:date="2021-03-09T12:10:00Z"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768832" behindDoc="0" locked="0" layoutInCell="1" allowOverlap="1" wp14:anchorId="56B46468" wp14:editId="617CCE55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-54610</wp:posOffset>
                  </wp:positionV>
                  <wp:extent cx="152400" cy="285750"/>
                  <wp:effectExtent l="0" t="0" r="0" b="19050"/>
                  <wp:wrapNone/>
                  <wp:docPr id="3" name="AutoShape 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2400" cy="285750"/>
                          </a:xfrm>
                          <a:prstGeom prst="flowChartInputOutput">
                            <a:avLst/>
                          </a:prstGeom>
                          <a:solidFill>
                            <a:srgbClr val="F60000"/>
                          </a:solidFill>
                          <a:ln>
                            <a:noFill/>
                          </a:ln>
                          <a:effectLst>
                            <a:outerShdw dist="28398" dir="3806097" algn="ctr" rotWithShape="0">
                              <a:srgbClr val="622423">
                                <a:alpha val="50000"/>
                              </a:srgb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5E1A6BE0" id="AutoShape 29" o:spid="_x0000_s1026" type="#_x0000_t111" style="position:absolute;margin-left:-4.25pt;margin-top:-4.3pt;width:12pt;height:22.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" fillcolor="#f60000" stroked="f">
                  <v:shadow on="t" color="#622423" opacity=".5" offset="1pt"/>
                </v:shape>
              </w:pict>
            </mc:Fallback>
          </mc:AlternateContent>
        </w:r>
        <w:r w:rsidRPr="00FD66CF">
          <w:t xml:space="preserve">   </w:t>
        </w:r>
        <w:r>
          <w:t>I</w:t>
        </w:r>
      </w:ins>
      <w:r>
        <w:t>V</w:t>
      </w:r>
      <w:ins w:id="261" w:author="Nico Couture" w:date="2021-03-09T12:10:00Z">
        <w:r w:rsidRPr="00FD66CF">
          <w:t xml:space="preserve"> – </w:t>
        </w:r>
      </w:ins>
      <w:r>
        <w:t>MODELE DE DONNEES</w:t>
      </w:r>
    </w:p>
    <w:p w14:paraId="3D8818BB" w14:textId="77777777" w:rsidR="00C957D3" w:rsidRPr="006A4CAC" w:rsidRDefault="00C957D3" w:rsidP="002D53EE">
      <w:pPr>
        <w:jc w:val="left"/>
      </w:pPr>
    </w:p>
    <w:sectPr w:rsidR="00C957D3" w:rsidRPr="006A4CAC" w:rsidSect="00EC421F">
      <w:headerReference w:type="default" r:id="rId26"/>
      <w:footerReference w:type="default" r:id="rId27"/>
      <w:pgSz w:w="11906" w:h="16838"/>
      <w:pgMar w:top="776" w:right="851" w:bottom="776" w:left="851" w:header="720" w:footer="217" w:gutter="0"/>
      <w:pgBorders>
        <w:top w:val="single" w:sz="4" w:space="12" w:color="D9D9D9"/>
        <w:left w:val="single" w:sz="4" w:space="18" w:color="D9D9D9"/>
        <w:bottom w:val="single" w:sz="4" w:space="0" w:color="D9D9D9"/>
        <w:right w:val="single" w:sz="4" w:space="18" w:color="D9D9D9"/>
      </w:pgBorders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96" w:author="agnes" w:date="2021-03-17T11:18:00Z" w:initials="a">
    <w:p w14:paraId="53EDDBAC" w14:textId="77777777" w:rsidR="00900070" w:rsidRDefault="00900070" w:rsidP="00900070">
      <w:pPr>
        <w:pStyle w:val="CommentText"/>
      </w:pPr>
      <w:r>
        <w:rPr>
          <w:rStyle w:val="CommentReference"/>
        </w:rPr>
        <w:annotationRef/>
      </w:r>
      <w:r>
        <w:t xml:space="preserve">Avec qui ? entre eux ? </w:t>
      </w:r>
    </w:p>
    <w:p w14:paraId="6711486C" w14:textId="77777777" w:rsidR="00900070" w:rsidRDefault="00900070" w:rsidP="00900070">
      <w:pPr>
        <w:pStyle w:val="CommentText"/>
      </w:pPr>
      <w:r>
        <w:t xml:space="preserve">La BD Canopée ? </w:t>
      </w:r>
    </w:p>
    <w:p w14:paraId="1D144981" w14:textId="77777777" w:rsidR="00900070" w:rsidRDefault="00900070" w:rsidP="00900070">
      <w:pPr>
        <w:pStyle w:val="CommentText"/>
      </w:pPr>
      <w:r>
        <w:t xml:space="preserve">La BDD MWS ? </w:t>
      </w:r>
    </w:p>
    <w:p w14:paraId="2E548D6A" w14:textId="77777777" w:rsidR="00900070" w:rsidRDefault="00900070" w:rsidP="00900070">
      <w:pPr>
        <w:pStyle w:val="CommentText"/>
      </w:pPr>
      <w:r>
        <w:t xml:space="preserve">L'application s 'appelle finalement Canopée ?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E548D6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E548D6A" w16cid:durableId="23FC6996"/>
</w16cid:commentsIds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E9BA1" w14:textId="77777777" w:rsidR="00CF0195" w:rsidRDefault="00CF0195" w:rsidP="00A22B45">
      <w:r>
        <w:separator/>
      </w:r>
    </w:p>
  </w:endnote>
  <w:endnote w:type="continuationSeparator" w:id="0">
    <w:p w14:paraId="6A415AF7" w14:textId="77777777" w:rsidR="00CF0195" w:rsidRDefault="00CF0195" w:rsidP="00A22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top w:w="72" w:type="dxa"/>
        <w:left w:w="115" w:type="dxa"/>
        <w:bottom w:w="72" w:type="dxa"/>
        <w:right w:w="115" w:type="dxa"/>
      </w:tblCellMar>
      <w:tblLook w:val="0000" w:firstRow="0" w:lastRow="0" w:firstColumn="0" w:lastColumn="0" w:noHBand="0" w:noVBand="0"/>
    </w:tblPr>
    <w:tblGrid>
      <w:gridCol w:w="9896"/>
      <w:gridCol w:w="538"/>
    </w:tblGrid>
    <w:tr w:rsidR="00007289" w14:paraId="02E96880" w14:textId="77777777">
      <w:tc>
        <w:tcPr>
          <w:tcW w:w="9896" w:type="dxa"/>
          <w:tcBorders>
            <w:bottom w:val="single" w:sz="4" w:space="0" w:color="558ED5"/>
          </w:tcBorders>
          <w:shd w:val="clear" w:color="auto" w:fill="auto"/>
        </w:tcPr>
        <w:p w14:paraId="26F8845F" w14:textId="77777777" w:rsidR="00007289" w:rsidRDefault="00007289" w:rsidP="00A22B45">
          <w:pPr>
            <w:pStyle w:val="Footer"/>
          </w:pPr>
          <w:r w:rsidRPr="00B970AE">
            <w:rPr>
              <w:b/>
              <w:color w:val="002060"/>
            </w:rPr>
            <w:t>DOCUMENT IMAGE SOLUTIONS</w:t>
          </w:r>
          <w:r>
            <w:rPr>
              <w:b/>
              <w:color w:val="002060"/>
            </w:rPr>
            <w:t xml:space="preserve">, </w:t>
          </w:r>
          <w:r w:rsidRPr="003A2A74">
            <w:rPr>
              <w:i/>
              <w:sz w:val="18"/>
            </w:rPr>
            <w:t>Valoriser les contenus écrits, parlés ou filmés</w:t>
          </w:r>
        </w:p>
      </w:tc>
      <w:tc>
        <w:tcPr>
          <w:tcW w:w="538" w:type="dxa"/>
          <w:tcBorders>
            <w:bottom w:val="single" w:sz="4" w:space="0" w:color="558ED5"/>
          </w:tcBorders>
          <w:shd w:val="clear" w:color="auto" w:fill="auto"/>
        </w:tcPr>
        <w:p w14:paraId="26FAE9D5" w14:textId="77777777" w:rsidR="00007289" w:rsidRDefault="00007289" w:rsidP="00A22B45">
          <w:pPr>
            <w:pStyle w:val="Header"/>
          </w:pPr>
        </w:p>
      </w:tc>
    </w:tr>
    <w:tr w:rsidR="00007289" w14:paraId="2004F109" w14:textId="77777777">
      <w:trPr>
        <w:trHeight w:val="90"/>
      </w:trPr>
      <w:tc>
        <w:tcPr>
          <w:tcW w:w="9896" w:type="dxa"/>
          <w:tcBorders>
            <w:top w:val="single" w:sz="4" w:space="0" w:color="558ED5"/>
          </w:tcBorders>
          <w:shd w:val="clear" w:color="auto" w:fill="auto"/>
        </w:tcPr>
        <w:p w14:paraId="4F5A9AFD" w14:textId="77777777" w:rsidR="00007289" w:rsidRPr="0099442D" w:rsidRDefault="00007289" w:rsidP="004B5EDC">
          <w:pPr>
            <w:pStyle w:val="Footer"/>
            <w:jc w:val="right"/>
          </w:pPr>
        </w:p>
      </w:tc>
      <w:tc>
        <w:tcPr>
          <w:tcW w:w="538" w:type="dxa"/>
          <w:tcBorders>
            <w:top w:val="single" w:sz="4" w:space="0" w:color="558ED5"/>
          </w:tcBorders>
          <w:shd w:val="clear" w:color="auto" w:fill="558ED5"/>
        </w:tcPr>
        <w:p w14:paraId="61F8C75C" w14:textId="77777777" w:rsidR="00007289" w:rsidRDefault="00007289" w:rsidP="004B5EDC">
          <w:pPr>
            <w:pStyle w:val="Header"/>
            <w:rPr>
              <w:color w:val="FFFFFF"/>
            </w:rPr>
          </w:pPr>
          <w:r w:rsidRPr="0099442D">
            <w:fldChar w:fldCharType="begin"/>
          </w:r>
          <w:r w:rsidRPr="0099442D">
            <w:instrText xml:space="preserve"> PAGE   \* MERGEFORMAT </w:instrText>
          </w:r>
          <w:r w:rsidRPr="0099442D">
            <w:fldChar w:fldCharType="separate"/>
          </w:r>
          <w:r w:rsidRPr="00223F5A">
            <w:rPr>
              <w:noProof/>
              <w:color w:val="FFFFFF"/>
            </w:rPr>
            <w:t>4</w:t>
          </w:r>
          <w:r w:rsidRPr="0099442D">
            <w:rPr>
              <w:noProof/>
              <w:color w:val="FFFFFF"/>
            </w:rPr>
            <w:fldChar w:fldCharType="end"/>
          </w:r>
        </w:p>
      </w:tc>
    </w:tr>
  </w:tbl>
  <w:p w14:paraId="789FAD39" w14:textId="77777777" w:rsidR="00007289" w:rsidRDefault="00007289" w:rsidP="00A22B45">
    <w:pPr>
      <w:pStyle w:val="Heading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90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000" w:firstRow="0" w:lastRow="0" w:firstColumn="0" w:lastColumn="0" w:noHBand="0" w:noVBand="0"/>
    </w:tblPr>
    <w:tblGrid>
      <w:gridCol w:w="9781"/>
      <w:gridCol w:w="115"/>
      <w:gridCol w:w="538"/>
      <w:gridCol w:w="56"/>
    </w:tblGrid>
    <w:tr w:rsidR="00007289" w14:paraId="3DBA87F3" w14:textId="77777777" w:rsidTr="00BA15CA">
      <w:trPr>
        <w:gridAfter w:val="1"/>
        <w:wAfter w:w="56" w:type="dxa"/>
      </w:trPr>
      <w:tc>
        <w:tcPr>
          <w:tcW w:w="9896" w:type="dxa"/>
          <w:gridSpan w:val="2"/>
          <w:tcBorders>
            <w:bottom w:val="single" w:sz="4" w:space="0" w:color="558ED5"/>
          </w:tcBorders>
          <w:shd w:val="clear" w:color="auto" w:fill="auto"/>
        </w:tcPr>
        <w:p w14:paraId="32A5AA43" w14:textId="77777777" w:rsidR="00007289" w:rsidRDefault="00007289" w:rsidP="00C35734">
          <w:pPr>
            <w:pStyle w:val="Footer"/>
          </w:pPr>
          <w:r w:rsidRPr="00B970AE">
            <w:rPr>
              <w:b/>
              <w:color w:val="002060"/>
            </w:rPr>
            <w:t>DOCUMENT IMAGE SOLUTIONS</w:t>
          </w:r>
          <w:r>
            <w:rPr>
              <w:b/>
              <w:color w:val="002060"/>
            </w:rPr>
            <w:t xml:space="preserve">, </w:t>
          </w:r>
          <w:r w:rsidRPr="003A2A74">
            <w:rPr>
              <w:i/>
              <w:sz w:val="18"/>
            </w:rPr>
            <w:t>Valoriser les contenus écrits, parlés ou filmés</w:t>
          </w:r>
        </w:p>
      </w:tc>
      <w:tc>
        <w:tcPr>
          <w:tcW w:w="538" w:type="dxa"/>
          <w:tcBorders>
            <w:bottom w:val="single" w:sz="4" w:space="0" w:color="558ED5"/>
          </w:tcBorders>
          <w:shd w:val="clear" w:color="auto" w:fill="auto"/>
        </w:tcPr>
        <w:p w14:paraId="18819194" w14:textId="77777777" w:rsidR="00007289" w:rsidRDefault="00007289" w:rsidP="00C35734">
          <w:pPr>
            <w:pStyle w:val="Header"/>
          </w:pPr>
        </w:p>
      </w:tc>
    </w:tr>
    <w:tr w:rsidR="00007289" w14:paraId="5A0221C7" w14:textId="77777777" w:rsidTr="00BA15CA">
      <w:tblPrEx>
        <w:tblLook w:val="04A0" w:firstRow="1" w:lastRow="0" w:firstColumn="1" w:lastColumn="0" w:noHBand="0" w:noVBand="1"/>
      </w:tblPrEx>
      <w:tc>
        <w:tcPr>
          <w:tcW w:w="9781" w:type="dxa"/>
          <w:tcBorders>
            <w:top w:val="single" w:sz="4" w:space="0" w:color="558ED5"/>
          </w:tcBorders>
        </w:tcPr>
        <w:p w14:paraId="37FE3D0F" w14:textId="77777777" w:rsidR="00007289" w:rsidRPr="0099442D" w:rsidRDefault="00007289" w:rsidP="00C35734">
          <w:pPr>
            <w:pStyle w:val="Footer"/>
            <w:jc w:val="right"/>
          </w:pPr>
        </w:p>
      </w:tc>
      <w:tc>
        <w:tcPr>
          <w:tcW w:w="709" w:type="dxa"/>
          <w:gridSpan w:val="3"/>
          <w:tcBorders>
            <w:top w:val="single" w:sz="4" w:space="0" w:color="558ED5"/>
          </w:tcBorders>
          <w:shd w:val="clear" w:color="auto" w:fill="558ED5"/>
        </w:tcPr>
        <w:p w14:paraId="2F7942BD" w14:textId="77777777" w:rsidR="00007289" w:rsidRDefault="00007289" w:rsidP="00C35734">
          <w:pPr>
            <w:pStyle w:val="Header"/>
            <w:rPr>
              <w:color w:val="FFFFFF"/>
            </w:rPr>
          </w:pPr>
          <w:r w:rsidRPr="0099442D">
            <w:fldChar w:fldCharType="begin"/>
          </w:r>
          <w:r w:rsidRPr="0099442D">
            <w:instrText xml:space="preserve"> PAGE   \* MERGEFORMAT </w:instrText>
          </w:r>
          <w:r w:rsidRPr="0099442D">
            <w:fldChar w:fldCharType="separate"/>
          </w:r>
          <w:r w:rsidRPr="00223F5A">
            <w:rPr>
              <w:noProof/>
              <w:color w:val="FFFFFF"/>
            </w:rPr>
            <w:t>1</w:t>
          </w:r>
          <w:r w:rsidRPr="0099442D">
            <w:rPr>
              <w:noProof/>
              <w:color w:val="FFFFFF"/>
            </w:rPr>
            <w:fldChar w:fldCharType="end"/>
          </w:r>
        </w:p>
      </w:tc>
    </w:tr>
  </w:tbl>
  <w:p w14:paraId="1ED6B652" w14:textId="77777777" w:rsidR="00007289" w:rsidRDefault="00007289" w:rsidP="00A22B45">
    <w:pPr>
      <w:pStyle w:val="Heading7"/>
    </w:pPr>
  </w:p>
  <w:p w14:paraId="2E1D3843" w14:textId="77777777" w:rsidR="00007289" w:rsidRDefault="0000728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90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000" w:firstRow="0" w:lastRow="0" w:firstColumn="0" w:lastColumn="0" w:noHBand="0" w:noVBand="0"/>
    </w:tblPr>
    <w:tblGrid>
      <w:gridCol w:w="9781"/>
      <w:gridCol w:w="115"/>
      <w:gridCol w:w="538"/>
      <w:gridCol w:w="56"/>
    </w:tblGrid>
    <w:tr w:rsidR="00007289" w14:paraId="76037110" w14:textId="77777777" w:rsidTr="00BA15CA">
      <w:trPr>
        <w:gridAfter w:val="1"/>
        <w:wAfter w:w="56" w:type="dxa"/>
      </w:trPr>
      <w:tc>
        <w:tcPr>
          <w:tcW w:w="9896" w:type="dxa"/>
          <w:gridSpan w:val="2"/>
          <w:tcBorders>
            <w:bottom w:val="single" w:sz="4" w:space="0" w:color="558ED5"/>
          </w:tcBorders>
          <w:shd w:val="clear" w:color="auto" w:fill="auto"/>
        </w:tcPr>
        <w:p w14:paraId="1C72AF19" w14:textId="77777777" w:rsidR="00007289" w:rsidRDefault="00007289" w:rsidP="00C35734">
          <w:pPr>
            <w:pStyle w:val="Footer"/>
          </w:pPr>
          <w:r w:rsidRPr="00B970AE">
            <w:rPr>
              <w:b/>
              <w:color w:val="002060"/>
            </w:rPr>
            <w:t>DOCUMENT IMAGE SOLUTIONS</w:t>
          </w:r>
          <w:r>
            <w:rPr>
              <w:b/>
              <w:color w:val="002060"/>
            </w:rPr>
            <w:t xml:space="preserve">, </w:t>
          </w:r>
          <w:r w:rsidRPr="003A2A74">
            <w:rPr>
              <w:i/>
              <w:sz w:val="18"/>
            </w:rPr>
            <w:t>Valoriser les contenus écrits, parlés ou filmés</w:t>
          </w:r>
        </w:p>
      </w:tc>
      <w:tc>
        <w:tcPr>
          <w:tcW w:w="538" w:type="dxa"/>
          <w:tcBorders>
            <w:bottom w:val="single" w:sz="4" w:space="0" w:color="558ED5"/>
          </w:tcBorders>
          <w:shd w:val="clear" w:color="auto" w:fill="auto"/>
        </w:tcPr>
        <w:p w14:paraId="76B417D6" w14:textId="77777777" w:rsidR="00007289" w:rsidRDefault="00007289" w:rsidP="00C35734">
          <w:pPr>
            <w:pStyle w:val="Header"/>
          </w:pPr>
        </w:p>
      </w:tc>
    </w:tr>
    <w:tr w:rsidR="00007289" w14:paraId="06C65B36" w14:textId="77777777" w:rsidTr="00BA15CA">
      <w:tblPrEx>
        <w:tblLook w:val="04A0" w:firstRow="1" w:lastRow="0" w:firstColumn="1" w:lastColumn="0" w:noHBand="0" w:noVBand="1"/>
      </w:tblPrEx>
      <w:tc>
        <w:tcPr>
          <w:tcW w:w="9781" w:type="dxa"/>
          <w:tcBorders>
            <w:top w:val="single" w:sz="4" w:space="0" w:color="558ED5"/>
          </w:tcBorders>
        </w:tcPr>
        <w:p w14:paraId="7D156A9F" w14:textId="085BE4D5" w:rsidR="00007289" w:rsidRPr="0099442D" w:rsidRDefault="00007289" w:rsidP="00C35734">
          <w:pPr>
            <w:pStyle w:val="Footer"/>
            <w:jc w:val="right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"1"  </w:instrText>
          </w:r>
          <w:r>
            <w:rPr>
              <w:noProof/>
            </w:rPr>
            <w:fldChar w:fldCharType="separate"/>
          </w:r>
          <w:r w:rsidR="008B5858">
            <w:rPr>
              <w:noProof/>
            </w:rPr>
            <w:t>II – INFRASTRUCTURE MWS EXPRESS</w:t>
          </w:r>
          <w:r>
            <w:rPr>
              <w:noProof/>
            </w:rPr>
            <w:fldChar w:fldCharType="end"/>
          </w:r>
        </w:p>
      </w:tc>
      <w:tc>
        <w:tcPr>
          <w:tcW w:w="709" w:type="dxa"/>
          <w:gridSpan w:val="3"/>
          <w:tcBorders>
            <w:top w:val="single" w:sz="4" w:space="0" w:color="558ED5"/>
          </w:tcBorders>
          <w:shd w:val="clear" w:color="auto" w:fill="558ED5"/>
        </w:tcPr>
        <w:p w14:paraId="39A840AF" w14:textId="77777777" w:rsidR="00007289" w:rsidRDefault="00007289" w:rsidP="00C35734">
          <w:pPr>
            <w:pStyle w:val="Header"/>
            <w:rPr>
              <w:color w:val="FFFFFF"/>
            </w:rPr>
          </w:pPr>
          <w:r w:rsidRPr="0099442D">
            <w:fldChar w:fldCharType="begin"/>
          </w:r>
          <w:r w:rsidRPr="0099442D">
            <w:instrText xml:space="preserve"> PAGE   \* MERGEFORMAT </w:instrText>
          </w:r>
          <w:r w:rsidRPr="0099442D">
            <w:fldChar w:fldCharType="separate"/>
          </w:r>
          <w:r w:rsidRPr="00223F5A">
            <w:rPr>
              <w:noProof/>
              <w:color w:val="FFFFFF"/>
            </w:rPr>
            <w:t>7</w:t>
          </w:r>
          <w:r w:rsidRPr="0099442D">
            <w:rPr>
              <w:noProof/>
              <w:color w:val="FFFFFF"/>
            </w:rPr>
            <w:fldChar w:fldCharType="end"/>
          </w:r>
        </w:p>
      </w:tc>
    </w:tr>
  </w:tbl>
  <w:p w14:paraId="02A5CDBC" w14:textId="77777777" w:rsidR="00007289" w:rsidRDefault="00007289" w:rsidP="00A22B45">
    <w:pPr>
      <w:pStyle w:val="Heading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90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000" w:firstRow="0" w:lastRow="0" w:firstColumn="0" w:lastColumn="0" w:noHBand="0" w:noVBand="0"/>
    </w:tblPr>
    <w:tblGrid>
      <w:gridCol w:w="9781"/>
      <w:gridCol w:w="115"/>
      <w:gridCol w:w="538"/>
      <w:gridCol w:w="56"/>
    </w:tblGrid>
    <w:tr w:rsidR="00007289" w14:paraId="3CCC0885" w14:textId="77777777" w:rsidTr="00517AC5">
      <w:trPr>
        <w:gridAfter w:val="1"/>
        <w:wAfter w:w="56" w:type="dxa"/>
      </w:trPr>
      <w:tc>
        <w:tcPr>
          <w:tcW w:w="9896" w:type="dxa"/>
          <w:gridSpan w:val="2"/>
          <w:tcBorders>
            <w:bottom w:val="single" w:sz="4" w:space="0" w:color="558ED5"/>
          </w:tcBorders>
          <w:shd w:val="clear" w:color="auto" w:fill="auto"/>
        </w:tcPr>
        <w:p w14:paraId="6EB8FBE4" w14:textId="77777777" w:rsidR="00007289" w:rsidRDefault="00007289" w:rsidP="00A22B45">
          <w:pPr>
            <w:pStyle w:val="Footer"/>
          </w:pPr>
          <w:r w:rsidRPr="00470E87">
            <w:rPr>
              <w:color w:val="002060"/>
              <w:sz w:val="20"/>
            </w:rPr>
            <w:t>DOCUMENT IMAGE SOLUTIONS,</w:t>
          </w:r>
          <w:r>
            <w:rPr>
              <w:color w:val="002060"/>
              <w:sz w:val="20"/>
            </w:rPr>
            <w:t xml:space="preserve"> </w:t>
          </w:r>
          <w:r w:rsidRPr="00470E87">
            <w:rPr>
              <w:i/>
              <w:sz w:val="18"/>
            </w:rPr>
            <w:t xml:space="preserve">Valoriser les contenus écrits, parlés ou filmés </w:t>
          </w:r>
        </w:p>
      </w:tc>
      <w:tc>
        <w:tcPr>
          <w:tcW w:w="538" w:type="dxa"/>
          <w:tcBorders>
            <w:bottom w:val="single" w:sz="4" w:space="0" w:color="558ED5"/>
          </w:tcBorders>
          <w:shd w:val="clear" w:color="auto" w:fill="auto"/>
        </w:tcPr>
        <w:p w14:paraId="49A43D2F" w14:textId="77777777" w:rsidR="00007289" w:rsidRDefault="00007289" w:rsidP="00A22B45">
          <w:pPr>
            <w:pStyle w:val="Header"/>
          </w:pPr>
        </w:p>
      </w:tc>
    </w:tr>
    <w:tr w:rsidR="00007289" w14:paraId="736FC2A5" w14:textId="77777777" w:rsidTr="00517AC5">
      <w:tblPrEx>
        <w:tblLook w:val="04A0" w:firstRow="1" w:lastRow="0" w:firstColumn="1" w:lastColumn="0" w:noHBand="0" w:noVBand="1"/>
      </w:tblPrEx>
      <w:tc>
        <w:tcPr>
          <w:tcW w:w="9781" w:type="dxa"/>
          <w:tcBorders>
            <w:top w:val="single" w:sz="4" w:space="0" w:color="558ED5"/>
          </w:tcBorders>
        </w:tcPr>
        <w:p w14:paraId="7A6FA4FD" w14:textId="2D1E5E69" w:rsidR="00007289" w:rsidRPr="0099442D" w:rsidRDefault="00007289" w:rsidP="006F1CD1">
          <w:pPr>
            <w:pStyle w:val="Footer"/>
            <w:jc w:val="right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"1"  </w:instrText>
          </w:r>
          <w:r>
            <w:rPr>
              <w:noProof/>
            </w:rPr>
            <w:fldChar w:fldCharType="separate"/>
          </w:r>
          <w:r w:rsidR="008B5858">
            <w:rPr>
              <w:noProof/>
            </w:rPr>
            <w:t>III – CINEMATIQUE DE TRAITEMENT</w:t>
          </w:r>
          <w:r>
            <w:rPr>
              <w:noProof/>
            </w:rPr>
            <w:fldChar w:fldCharType="end"/>
          </w:r>
        </w:p>
      </w:tc>
      <w:tc>
        <w:tcPr>
          <w:tcW w:w="709" w:type="dxa"/>
          <w:gridSpan w:val="3"/>
          <w:tcBorders>
            <w:top w:val="single" w:sz="4" w:space="0" w:color="558ED5"/>
          </w:tcBorders>
          <w:shd w:val="clear" w:color="auto" w:fill="558ED5"/>
        </w:tcPr>
        <w:p w14:paraId="28197379" w14:textId="77777777" w:rsidR="00007289" w:rsidRDefault="00007289" w:rsidP="00A22B45">
          <w:pPr>
            <w:pStyle w:val="Header"/>
            <w:rPr>
              <w:color w:val="FFFFFF"/>
            </w:rPr>
          </w:pPr>
          <w:r w:rsidRPr="0099442D">
            <w:fldChar w:fldCharType="begin"/>
          </w:r>
          <w:r w:rsidRPr="0099442D">
            <w:instrText xml:space="preserve"> PAGE   \* MERGEFORMAT </w:instrText>
          </w:r>
          <w:r w:rsidRPr="0099442D">
            <w:fldChar w:fldCharType="separate"/>
          </w:r>
          <w:r w:rsidRPr="00223F5A">
            <w:rPr>
              <w:noProof/>
              <w:color w:val="FFFFFF"/>
            </w:rPr>
            <w:t>24</w:t>
          </w:r>
          <w:r w:rsidRPr="0099442D">
            <w:rPr>
              <w:noProof/>
              <w:color w:val="FFFFFF"/>
            </w:rPr>
            <w:fldChar w:fldCharType="end"/>
          </w:r>
        </w:p>
      </w:tc>
    </w:tr>
  </w:tbl>
  <w:p w14:paraId="218B1E0B" w14:textId="77777777" w:rsidR="00007289" w:rsidRPr="006235A1" w:rsidRDefault="00007289" w:rsidP="00A22B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3706D" w14:textId="77777777" w:rsidR="00CF0195" w:rsidRDefault="00CF0195" w:rsidP="00A22B45">
      <w:r>
        <w:separator/>
      </w:r>
    </w:p>
  </w:footnote>
  <w:footnote w:type="continuationSeparator" w:id="0">
    <w:p w14:paraId="5DF1EE4F" w14:textId="77777777" w:rsidR="00CF0195" w:rsidRDefault="00CF0195" w:rsidP="00A22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9052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000" w:firstRow="0" w:lastRow="0" w:firstColumn="0" w:lastColumn="0" w:noHBand="0" w:noVBand="0"/>
    </w:tblPr>
    <w:tblGrid>
      <w:gridCol w:w="1816"/>
      <w:gridCol w:w="8618"/>
      <w:gridCol w:w="8618"/>
    </w:tblGrid>
    <w:tr w:rsidR="00007289" w14:paraId="76878F43" w14:textId="77777777" w:rsidTr="00C35734">
      <w:trPr>
        <w:trHeight w:val="219"/>
      </w:trPr>
      <w:tc>
        <w:tcPr>
          <w:tcW w:w="1816" w:type="dxa"/>
          <w:tcBorders>
            <w:bottom w:val="single" w:sz="4" w:space="0" w:color="558ED5"/>
          </w:tcBorders>
          <w:shd w:val="clear" w:color="auto" w:fill="558ED5"/>
          <w:vAlign w:val="bottom"/>
        </w:tcPr>
        <w:p w14:paraId="3A001618" w14:textId="06995606" w:rsidR="00007289" w:rsidRPr="005C5A16" w:rsidRDefault="00007289" w:rsidP="00A06B25">
          <w:pPr>
            <w:pStyle w:val="Header"/>
            <w:rPr>
              <w:b/>
              <w:sz w:val="18"/>
            </w:rPr>
          </w:pPr>
          <w:del w:id="26" w:author="duboisdulier@live.com" w:date="2021-02-21T08:56:00Z">
            <w:r w:rsidRPr="00347E9A">
              <w:rPr>
                <w:b/>
                <w:color w:val="FFFFFF" w:themeColor="background1"/>
                <w:sz w:val="18"/>
              </w:rPr>
              <w:delText>09.12.2020</w:delText>
            </w:r>
          </w:del>
          <w:r w:rsidR="00781FB5">
            <w:rPr>
              <w:b/>
              <w:color w:val="FFFFFF" w:themeColor="background1"/>
              <w:sz w:val="18"/>
            </w:rPr>
            <w:t>21.04.2023</w:t>
          </w:r>
        </w:p>
      </w:tc>
      <w:tc>
        <w:tcPr>
          <w:tcW w:w="8618" w:type="dxa"/>
          <w:tcBorders>
            <w:bottom w:val="single" w:sz="4" w:space="0" w:color="558ED5"/>
          </w:tcBorders>
          <w:vAlign w:val="bottom"/>
        </w:tcPr>
        <w:p w14:paraId="305C7548" w14:textId="18A9E0A5" w:rsidR="00007289" w:rsidRPr="001B5023" w:rsidRDefault="00781FB5" w:rsidP="003A5015">
          <w:pPr>
            <w:pStyle w:val="Header"/>
            <w:rPr>
              <w:sz w:val="18"/>
            </w:rPr>
          </w:pPr>
          <w:r>
            <w:rPr>
              <w:sz w:val="18"/>
            </w:rPr>
            <w:t>[SFDs] MWS Backend</w:t>
          </w:r>
          <w:ins w:id="27" w:author="duboisdulier@live.com" w:date="2021-02-21T09:03:00Z">
            <w:del w:id="28" w:author="agnes" w:date="2021-03-17T10:47:00Z">
              <w:r w:rsidR="00007289" w:rsidDel="003A5015">
                <w:rPr>
                  <w:sz w:val="18"/>
                </w:rPr>
                <w:delText xml:space="preserve"> pour Maarch Courrier</w:delText>
              </w:r>
            </w:del>
          </w:ins>
        </w:p>
      </w:tc>
      <w:tc>
        <w:tcPr>
          <w:tcW w:w="8618" w:type="dxa"/>
          <w:tcBorders>
            <w:bottom w:val="single" w:sz="4" w:space="0" w:color="558ED5"/>
          </w:tcBorders>
          <w:shd w:val="clear" w:color="auto" w:fill="auto"/>
          <w:vAlign w:val="bottom"/>
        </w:tcPr>
        <w:p w14:paraId="660C0779" w14:textId="77777777" w:rsidR="00007289" w:rsidRPr="003A2A74" w:rsidRDefault="00007289" w:rsidP="00190300">
          <w:pPr>
            <w:pStyle w:val="Header"/>
            <w:rPr>
              <w:sz w:val="18"/>
            </w:rPr>
          </w:pPr>
        </w:p>
      </w:tc>
    </w:tr>
  </w:tbl>
  <w:p w14:paraId="498FE32B" w14:textId="77777777" w:rsidR="00007289" w:rsidRDefault="00007289" w:rsidP="00A22B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558ED5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775"/>
      <w:gridCol w:w="8429"/>
    </w:tblGrid>
    <w:tr w:rsidR="00007289" w14:paraId="68C43C59" w14:textId="77777777" w:rsidTr="007D66CC">
      <w:trPr>
        <w:trHeight w:val="214"/>
      </w:trPr>
      <w:tc>
        <w:tcPr>
          <w:tcW w:w="870" w:type="pct"/>
          <w:shd w:val="clear" w:color="auto" w:fill="558ED5"/>
          <w:vAlign w:val="bottom"/>
        </w:tcPr>
        <w:p w14:paraId="4FAAD28F" w14:textId="77777777" w:rsidR="00007289" w:rsidRDefault="00007289" w:rsidP="00A22B45">
          <w:pPr>
            <w:pStyle w:val="Header"/>
          </w:pPr>
          <w:r>
            <w:t>26</w:t>
          </w:r>
          <w:r w:rsidRPr="00D42A8E">
            <w:t>.09.2017</w:t>
          </w:r>
        </w:p>
      </w:tc>
      <w:tc>
        <w:tcPr>
          <w:tcW w:w="4130" w:type="pct"/>
          <w:vAlign w:val="bottom"/>
        </w:tcPr>
        <w:p w14:paraId="675CA8CA" w14:textId="77777777" w:rsidR="00007289" w:rsidRPr="00D42A8E" w:rsidRDefault="00007289" w:rsidP="00A22B45">
          <w:pPr>
            <w:pStyle w:val="Header"/>
          </w:pPr>
          <w:r w:rsidRPr="00D42A8E">
            <w:t xml:space="preserve">POC Dématérialisation des Feuilles d’émargement </w:t>
          </w:r>
          <w:r>
            <w:t>–</w:t>
          </w:r>
          <w:r w:rsidRPr="00D42A8E">
            <w:t xml:space="preserve"> CRDIF</w:t>
          </w:r>
          <w:r>
            <w:t xml:space="preserve"> – Consignes de remplissage</w:t>
          </w:r>
        </w:p>
      </w:tc>
    </w:tr>
  </w:tbl>
  <w:p w14:paraId="4B4C22E9" w14:textId="77777777" w:rsidR="00007289" w:rsidRDefault="00007289" w:rsidP="00A22B4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558ED5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882"/>
      <w:gridCol w:w="8322"/>
    </w:tblGrid>
    <w:tr w:rsidR="00007289" w14:paraId="4A25D464" w14:textId="77777777" w:rsidTr="007D66CC">
      <w:trPr>
        <w:trHeight w:val="214"/>
      </w:trPr>
      <w:tc>
        <w:tcPr>
          <w:tcW w:w="870" w:type="pct"/>
          <w:shd w:val="clear" w:color="auto" w:fill="558ED5"/>
          <w:vAlign w:val="bottom"/>
        </w:tcPr>
        <w:p w14:paraId="42B1E0E5" w14:textId="2AEB3EB3" w:rsidR="00007289" w:rsidRPr="005C5A16" w:rsidRDefault="00007289" w:rsidP="00150C65">
          <w:pPr>
            <w:pStyle w:val="Header"/>
            <w:rPr>
              <w:b/>
              <w:color w:val="FFFFFF" w:themeColor="background1"/>
              <w:sz w:val="18"/>
            </w:rPr>
          </w:pPr>
          <w:del w:id="127" w:author="duboisdulier@live.com" w:date="2021-02-21T09:39:00Z">
            <w:r w:rsidRPr="00347E9A">
              <w:rPr>
                <w:b/>
                <w:color w:val="FFFFFF" w:themeColor="background1"/>
                <w:sz w:val="18"/>
              </w:rPr>
              <w:delText>09.12.2020</w:delText>
            </w:r>
          </w:del>
          <w:r w:rsidR="00781FB5">
            <w:rPr>
              <w:b/>
              <w:color w:val="FFFFFF" w:themeColor="background1"/>
              <w:sz w:val="18"/>
            </w:rPr>
            <w:t>21.04.2023</w:t>
          </w:r>
        </w:p>
      </w:tc>
      <w:tc>
        <w:tcPr>
          <w:tcW w:w="4130" w:type="pct"/>
          <w:vAlign w:val="bottom"/>
        </w:tcPr>
        <w:p w14:paraId="3D0D814A" w14:textId="348CB956" w:rsidR="00007289" w:rsidRPr="00D42A8E" w:rsidRDefault="00007289" w:rsidP="003A5015">
          <w:pPr>
            <w:pStyle w:val="Header"/>
          </w:pPr>
          <w:r>
            <w:rPr>
              <w:sz w:val="18"/>
            </w:rPr>
            <w:t xml:space="preserve">[SFDs] </w:t>
          </w:r>
          <w:r w:rsidR="00781FB5">
            <w:rPr>
              <w:sz w:val="18"/>
            </w:rPr>
            <w:t>MWS Backend</w:t>
          </w:r>
          <w:ins w:id="128" w:author="duboisdulier@live.com" w:date="2021-02-21T09:03:00Z">
            <w:del w:id="129" w:author="agnes" w:date="2021-03-17T10:47:00Z">
              <w:r w:rsidDel="003A5015">
                <w:rPr>
                  <w:sz w:val="18"/>
                </w:rPr>
                <w:delText xml:space="preserve"> pour Maarch Courrier</w:delText>
              </w:r>
            </w:del>
          </w:ins>
        </w:p>
      </w:tc>
    </w:tr>
  </w:tbl>
  <w:p w14:paraId="2851D85F" w14:textId="77777777" w:rsidR="00007289" w:rsidRDefault="00007289" w:rsidP="00A22B4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558ED5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775"/>
      <w:gridCol w:w="8429"/>
    </w:tblGrid>
    <w:tr w:rsidR="00007289" w14:paraId="6BB58103" w14:textId="77777777" w:rsidTr="007D66CC">
      <w:trPr>
        <w:trHeight w:val="214"/>
      </w:trPr>
      <w:tc>
        <w:tcPr>
          <w:tcW w:w="870" w:type="pct"/>
          <w:shd w:val="clear" w:color="auto" w:fill="558ED5"/>
          <w:vAlign w:val="bottom"/>
        </w:tcPr>
        <w:p w14:paraId="67FE3CF3" w14:textId="2E39529E" w:rsidR="002D53EE" w:rsidRPr="002D53EE" w:rsidRDefault="002D53EE" w:rsidP="00223F5A">
          <w:pPr>
            <w:pStyle w:val="Header"/>
            <w:rPr>
              <w:b/>
              <w:color w:val="FFFFFF" w:themeColor="background1"/>
              <w:sz w:val="18"/>
            </w:rPr>
          </w:pPr>
          <w:r>
            <w:rPr>
              <w:b/>
              <w:color w:val="FFFFFF" w:themeColor="background1"/>
              <w:sz w:val="18"/>
            </w:rPr>
            <w:t>21.04.2023</w:t>
          </w:r>
        </w:p>
      </w:tc>
      <w:tc>
        <w:tcPr>
          <w:tcW w:w="4130" w:type="pct"/>
          <w:vAlign w:val="bottom"/>
        </w:tcPr>
        <w:p w14:paraId="1F752267" w14:textId="3B38E30F" w:rsidR="00007289" w:rsidRPr="00D42A8E" w:rsidRDefault="002D53EE" w:rsidP="003A5015">
          <w:pPr>
            <w:pStyle w:val="Header"/>
          </w:pPr>
          <w:r>
            <w:rPr>
              <w:sz w:val="18"/>
            </w:rPr>
            <w:t>[SFDs] MWS Backend</w:t>
          </w:r>
          <w:ins w:id="140" w:author="duboisdulier@live.com" w:date="2021-02-21T09:03:00Z">
            <w:del w:id="141" w:author="agnes" w:date="2021-03-17T10:47:00Z">
              <w:r w:rsidR="00007289" w:rsidDel="003A5015">
                <w:rPr>
                  <w:sz w:val="18"/>
                </w:rPr>
                <w:delText xml:space="preserve"> pour Maarch Courrier</w:delText>
              </w:r>
            </w:del>
          </w:ins>
        </w:p>
      </w:tc>
    </w:tr>
  </w:tbl>
  <w:p w14:paraId="2D2347C0" w14:textId="77777777" w:rsidR="00007289" w:rsidRDefault="00007289" w:rsidP="00A22B45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9052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000" w:firstRow="0" w:lastRow="0" w:firstColumn="0" w:lastColumn="0" w:noHBand="0" w:noVBand="0"/>
    </w:tblPr>
    <w:tblGrid>
      <w:gridCol w:w="1816"/>
      <w:gridCol w:w="8618"/>
      <w:gridCol w:w="8618"/>
    </w:tblGrid>
    <w:tr w:rsidR="00007289" w14:paraId="05EE19D7" w14:textId="77777777" w:rsidTr="00C35734">
      <w:trPr>
        <w:trHeight w:val="219"/>
      </w:trPr>
      <w:tc>
        <w:tcPr>
          <w:tcW w:w="1816" w:type="dxa"/>
          <w:tcBorders>
            <w:bottom w:val="single" w:sz="4" w:space="0" w:color="558ED5"/>
          </w:tcBorders>
          <w:shd w:val="clear" w:color="auto" w:fill="558ED5"/>
          <w:vAlign w:val="bottom"/>
        </w:tcPr>
        <w:p w14:paraId="789641C2" w14:textId="3CC52F9E" w:rsidR="00007289" w:rsidRPr="00223F5A" w:rsidRDefault="00007289" w:rsidP="00442E8A">
          <w:pPr>
            <w:pStyle w:val="Header"/>
            <w:rPr>
              <w:b/>
              <w:color w:val="FFFFFF" w:themeColor="background1"/>
              <w:sz w:val="20"/>
            </w:rPr>
          </w:pPr>
          <w:del w:id="262" w:author="duboisdulier@live.com" w:date="2021-02-21T08:54:00Z">
            <w:r w:rsidRPr="00223F5A" w:rsidDel="00D60280">
              <w:rPr>
                <w:b/>
                <w:color w:val="FFFFFF" w:themeColor="background1"/>
                <w:sz w:val="18"/>
              </w:rPr>
              <w:delText>09.12.2020</w:delText>
            </w:r>
          </w:del>
          <w:r w:rsidR="002D53EE">
            <w:rPr>
              <w:b/>
              <w:color w:val="FFFFFF" w:themeColor="background1"/>
              <w:sz w:val="18"/>
            </w:rPr>
            <w:t>21.04.2023</w:t>
          </w:r>
        </w:p>
      </w:tc>
      <w:tc>
        <w:tcPr>
          <w:tcW w:w="8618" w:type="dxa"/>
          <w:tcBorders>
            <w:bottom w:val="single" w:sz="4" w:space="0" w:color="558ED5"/>
          </w:tcBorders>
          <w:vAlign w:val="bottom"/>
        </w:tcPr>
        <w:p w14:paraId="3765A39E" w14:textId="2AB3B576" w:rsidR="00007289" w:rsidRPr="00D42A8E" w:rsidRDefault="002D53EE" w:rsidP="003A5015">
          <w:pPr>
            <w:pStyle w:val="Header"/>
          </w:pPr>
          <w:r>
            <w:rPr>
              <w:sz w:val="18"/>
            </w:rPr>
            <w:t>[SFDs] MWS Backend</w:t>
          </w:r>
          <w:ins w:id="263" w:author="duboisdulier@live.com" w:date="2021-02-21T09:03:00Z">
            <w:del w:id="264" w:author="agnes" w:date="2021-03-17T10:47:00Z">
              <w:r w:rsidR="00007289" w:rsidDel="003A5015">
                <w:rPr>
                  <w:sz w:val="18"/>
                </w:rPr>
                <w:delText xml:space="preserve"> pour Maarch Courrier</w:delText>
              </w:r>
            </w:del>
          </w:ins>
        </w:p>
      </w:tc>
      <w:tc>
        <w:tcPr>
          <w:tcW w:w="8618" w:type="dxa"/>
          <w:tcBorders>
            <w:bottom w:val="single" w:sz="4" w:space="0" w:color="558ED5"/>
          </w:tcBorders>
          <w:shd w:val="clear" w:color="auto" w:fill="auto"/>
          <w:vAlign w:val="bottom"/>
        </w:tcPr>
        <w:p w14:paraId="5142ACDA" w14:textId="77777777" w:rsidR="00007289" w:rsidRPr="00470E87" w:rsidRDefault="00007289" w:rsidP="00A22B45">
          <w:pPr>
            <w:pStyle w:val="Header"/>
            <w:rPr>
              <w:sz w:val="20"/>
            </w:rPr>
          </w:pPr>
        </w:p>
      </w:tc>
    </w:tr>
  </w:tbl>
  <w:p w14:paraId="1A61FD23" w14:textId="77777777" w:rsidR="00007289" w:rsidRPr="006C4797" w:rsidRDefault="00007289" w:rsidP="00A22B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2.25pt;height:3.75pt;visibility:visible" o:bullet="t">
        <v:imagedata r:id="rId1" o:title=""/>
      </v:shape>
    </w:pict>
  </w:numPicBullet>
  <w:numPicBullet w:numPicBulletId="1">
    <w:pict>
      <v:shape id="_x0000_i1039" type="#_x0000_t75" style="width:8.25pt;height:7.5pt;visibility:visible" o:bullet="t">
        <v:imagedata r:id="rId2" o:title=""/>
      </v:shape>
    </w:pict>
  </w:numPicBullet>
  <w:abstractNum w:abstractNumId="0" w15:restartNumberingAfterBreak="0">
    <w:nsid w:val="FFFFFF83"/>
    <w:multiLevelType w:val="singleLevel"/>
    <w:tmpl w:val="AC34D84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04A0AD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1"/>
    <w:multiLevelType w:val="multilevel"/>
    <w:tmpl w:val="487AF2D4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none"/>
      <w:pStyle w:val="Titre10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Listenumros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E73E00"/>
    <w:multiLevelType w:val="hybridMultilevel"/>
    <w:tmpl w:val="7BEEDABC"/>
    <w:lvl w:ilvl="0" w:tplc="040C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00F42F52"/>
    <w:multiLevelType w:val="hybridMultilevel"/>
    <w:tmpl w:val="22162B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F56D3A"/>
    <w:multiLevelType w:val="hybridMultilevel"/>
    <w:tmpl w:val="4BFA3B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8C3C0F"/>
    <w:multiLevelType w:val="hybridMultilevel"/>
    <w:tmpl w:val="AA808CF8"/>
    <w:lvl w:ilvl="0" w:tplc="86D8799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5811F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185AB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DE73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8DF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4E0F3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EA0A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C652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0CCFE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0CF11A07"/>
    <w:multiLevelType w:val="hybridMultilevel"/>
    <w:tmpl w:val="43707972"/>
    <w:lvl w:ilvl="0" w:tplc="76F2C7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221E43"/>
    <w:multiLevelType w:val="hybridMultilevel"/>
    <w:tmpl w:val="C7F69F62"/>
    <w:lvl w:ilvl="0" w:tplc="142AFCCC">
      <w:start w:val="2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B4337"/>
    <w:multiLevelType w:val="hybridMultilevel"/>
    <w:tmpl w:val="70A28FD2"/>
    <w:lvl w:ilvl="0" w:tplc="C3448F36">
      <w:start w:val="2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306B03"/>
    <w:multiLevelType w:val="hybridMultilevel"/>
    <w:tmpl w:val="4BE26BFE"/>
    <w:lvl w:ilvl="0" w:tplc="4A6A56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BC982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78FB5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28F6B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BE695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EE541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6CE95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264369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DD4411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1E665E3F"/>
    <w:multiLevelType w:val="hybridMultilevel"/>
    <w:tmpl w:val="C19CF8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3B4D46"/>
    <w:multiLevelType w:val="hybridMultilevel"/>
    <w:tmpl w:val="552280E6"/>
    <w:lvl w:ilvl="0" w:tplc="65340370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C80853"/>
    <w:multiLevelType w:val="hybridMultilevel"/>
    <w:tmpl w:val="20C8FD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E52C37"/>
    <w:multiLevelType w:val="multilevel"/>
    <w:tmpl w:val="F9E46B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8364A19"/>
    <w:multiLevelType w:val="multilevel"/>
    <w:tmpl w:val="EFFAF6A8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29F96917"/>
    <w:multiLevelType w:val="hybridMultilevel"/>
    <w:tmpl w:val="ECD0ACBA"/>
    <w:lvl w:ilvl="0" w:tplc="76F2C7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6C1676"/>
    <w:multiLevelType w:val="hybridMultilevel"/>
    <w:tmpl w:val="0EBCC2F6"/>
    <w:lvl w:ilvl="0" w:tplc="807C8CA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D97B03"/>
    <w:multiLevelType w:val="hybridMultilevel"/>
    <w:tmpl w:val="E31C38F8"/>
    <w:lvl w:ilvl="0" w:tplc="D066557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47ADE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C1658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5230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D6CD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0C0D2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C645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46B3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486D2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33B722E1"/>
    <w:multiLevelType w:val="hybridMultilevel"/>
    <w:tmpl w:val="72CC98B0"/>
    <w:lvl w:ilvl="0" w:tplc="76F2C7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163F9D"/>
    <w:multiLevelType w:val="hybridMultilevel"/>
    <w:tmpl w:val="64F0DAAE"/>
    <w:lvl w:ilvl="0" w:tplc="76F2C7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1A5D4D"/>
    <w:multiLevelType w:val="hybridMultilevel"/>
    <w:tmpl w:val="34260528"/>
    <w:lvl w:ilvl="0" w:tplc="76F2C7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810FC2"/>
    <w:multiLevelType w:val="hybridMultilevel"/>
    <w:tmpl w:val="93606D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125E3A"/>
    <w:multiLevelType w:val="hybridMultilevel"/>
    <w:tmpl w:val="F1B8B902"/>
    <w:lvl w:ilvl="0" w:tplc="29FAE196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970D83"/>
    <w:multiLevelType w:val="hybridMultilevel"/>
    <w:tmpl w:val="FEEC3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7C38E1"/>
    <w:multiLevelType w:val="hybridMultilevel"/>
    <w:tmpl w:val="9E606A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9F59C7"/>
    <w:multiLevelType w:val="hybridMultilevel"/>
    <w:tmpl w:val="E0FCC8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134038"/>
    <w:multiLevelType w:val="hybridMultilevel"/>
    <w:tmpl w:val="BEF8E2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473228"/>
    <w:multiLevelType w:val="hybridMultilevel"/>
    <w:tmpl w:val="DF60E7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1B6E94"/>
    <w:multiLevelType w:val="hybridMultilevel"/>
    <w:tmpl w:val="EC5AEE88"/>
    <w:lvl w:ilvl="0" w:tplc="AFFE208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0C73DF"/>
    <w:multiLevelType w:val="hybridMultilevel"/>
    <w:tmpl w:val="15001C80"/>
    <w:lvl w:ilvl="0" w:tplc="AB44E5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42F3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4248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7240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269D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42C7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14CD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54CB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7470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526B1052"/>
    <w:multiLevelType w:val="hybridMultilevel"/>
    <w:tmpl w:val="AE4286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B32DC1"/>
    <w:multiLevelType w:val="hybridMultilevel"/>
    <w:tmpl w:val="CCAC93C2"/>
    <w:lvl w:ilvl="0" w:tplc="76F2C7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5C29DB"/>
    <w:multiLevelType w:val="hybridMultilevel"/>
    <w:tmpl w:val="E13087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841CE7"/>
    <w:multiLevelType w:val="hybridMultilevel"/>
    <w:tmpl w:val="0E68E79A"/>
    <w:lvl w:ilvl="0" w:tplc="B0A642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1255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FC13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5610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5832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DAC4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22AC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276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C6F3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58661CBF"/>
    <w:multiLevelType w:val="hybridMultilevel"/>
    <w:tmpl w:val="12386078"/>
    <w:lvl w:ilvl="0" w:tplc="28E64DB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962201"/>
    <w:multiLevelType w:val="hybridMultilevel"/>
    <w:tmpl w:val="5DB8B30A"/>
    <w:lvl w:ilvl="0" w:tplc="255829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40BA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2CC3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26E7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1438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4E08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5A22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92D0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E2DA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5CB0092F"/>
    <w:multiLevelType w:val="hybridMultilevel"/>
    <w:tmpl w:val="F4EC92B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E083257"/>
    <w:multiLevelType w:val="hybridMultilevel"/>
    <w:tmpl w:val="DEAE3BCE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1BE03F5"/>
    <w:multiLevelType w:val="hybridMultilevel"/>
    <w:tmpl w:val="C5ACCD80"/>
    <w:lvl w:ilvl="0" w:tplc="2CA86EC4">
      <w:start w:val="9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A10F72"/>
    <w:multiLevelType w:val="hybridMultilevel"/>
    <w:tmpl w:val="CF9C47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F57A6A"/>
    <w:multiLevelType w:val="hybridMultilevel"/>
    <w:tmpl w:val="EC700C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2840358">
    <w:abstractNumId w:val="2"/>
  </w:num>
  <w:num w:numId="2" w16cid:durableId="2082170916">
    <w:abstractNumId w:val="3"/>
  </w:num>
  <w:num w:numId="3" w16cid:durableId="252202499">
    <w:abstractNumId w:val="4"/>
  </w:num>
  <w:num w:numId="4" w16cid:durableId="2001346768">
    <w:abstractNumId w:val="0"/>
  </w:num>
  <w:num w:numId="5" w16cid:durableId="1737387863">
    <w:abstractNumId w:val="32"/>
  </w:num>
  <w:num w:numId="6" w16cid:durableId="256717247">
    <w:abstractNumId w:val="36"/>
  </w:num>
  <w:num w:numId="7" w16cid:durableId="392315817">
    <w:abstractNumId w:val="12"/>
  </w:num>
  <w:num w:numId="8" w16cid:durableId="1600407133">
    <w:abstractNumId w:val="39"/>
  </w:num>
  <w:num w:numId="9" w16cid:durableId="1890457637">
    <w:abstractNumId w:val="19"/>
  </w:num>
  <w:num w:numId="10" w16cid:durableId="526413583">
    <w:abstractNumId w:val="43"/>
  </w:num>
  <w:num w:numId="11" w16cid:durableId="2091416126">
    <w:abstractNumId w:val="20"/>
  </w:num>
  <w:num w:numId="12" w16cid:durableId="691028446">
    <w:abstractNumId w:val="14"/>
  </w:num>
  <w:num w:numId="13" w16cid:durableId="1913848056">
    <w:abstractNumId w:val="8"/>
  </w:num>
  <w:num w:numId="14" w16cid:durableId="1338772725">
    <w:abstractNumId w:val="2"/>
  </w:num>
  <w:num w:numId="15" w16cid:durableId="653605744">
    <w:abstractNumId w:val="38"/>
  </w:num>
  <w:num w:numId="16" w16cid:durableId="960652941">
    <w:abstractNumId w:val="2"/>
  </w:num>
  <w:num w:numId="17" w16cid:durableId="2024670082">
    <w:abstractNumId w:val="17"/>
  </w:num>
  <w:num w:numId="18" w16cid:durableId="1865702866">
    <w:abstractNumId w:val="2"/>
  </w:num>
  <w:num w:numId="19" w16cid:durableId="39088857">
    <w:abstractNumId w:val="2"/>
  </w:num>
  <w:num w:numId="20" w16cid:durableId="987511036">
    <w:abstractNumId w:val="30"/>
  </w:num>
  <w:num w:numId="21" w16cid:durableId="741558932">
    <w:abstractNumId w:val="34"/>
  </w:num>
  <w:num w:numId="22" w16cid:durableId="1740667781">
    <w:abstractNumId w:val="33"/>
  </w:num>
  <w:num w:numId="23" w16cid:durableId="1304584813">
    <w:abstractNumId w:val="22"/>
  </w:num>
  <w:num w:numId="24" w16cid:durableId="827135555">
    <w:abstractNumId w:val="21"/>
  </w:num>
  <w:num w:numId="25" w16cid:durableId="1886717340">
    <w:abstractNumId w:val="9"/>
  </w:num>
  <w:num w:numId="26" w16cid:durableId="1606040359">
    <w:abstractNumId w:val="23"/>
  </w:num>
  <w:num w:numId="27" w16cid:durableId="1282958528">
    <w:abstractNumId w:val="16"/>
  </w:num>
  <w:num w:numId="28" w16cid:durableId="537205375">
    <w:abstractNumId w:val="31"/>
  </w:num>
  <w:num w:numId="29" w16cid:durableId="26180218">
    <w:abstractNumId w:val="35"/>
  </w:num>
  <w:num w:numId="30" w16cid:durableId="76370860">
    <w:abstractNumId w:val="2"/>
  </w:num>
  <w:num w:numId="31" w16cid:durableId="1656835486">
    <w:abstractNumId w:val="37"/>
  </w:num>
  <w:num w:numId="32" w16cid:durableId="1461873195">
    <w:abstractNumId w:val="11"/>
  </w:num>
  <w:num w:numId="33" w16cid:durableId="958145314">
    <w:abstractNumId w:val="2"/>
  </w:num>
  <w:num w:numId="34" w16cid:durableId="1943492417">
    <w:abstractNumId w:val="2"/>
  </w:num>
  <w:num w:numId="35" w16cid:durableId="1204367884">
    <w:abstractNumId w:val="2"/>
  </w:num>
  <w:num w:numId="36" w16cid:durableId="208761931">
    <w:abstractNumId w:val="2"/>
  </w:num>
  <w:num w:numId="37" w16cid:durableId="537742340">
    <w:abstractNumId w:val="2"/>
  </w:num>
  <w:num w:numId="38" w16cid:durableId="106045453">
    <w:abstractNumId w:val="1"/>
  </w:num>
  <w:num w:numId="39" w16cid:durableId="1389567880">
    <w:abstractNumId w:val="40"/>
  </w:num>
  <w:num w:numId="40" w16cid:durableId="708186675">
    <w:abstractNumId w:val="5"/>
  </w:num>
  <w:num w:numId="41" w16cid:durableId="260191040">
    <w:abstractNumId w:val="18"/>
  </w:num>
  <w:num w:numId="42" w16cid:durableId="1288508145">
    <w:abstractNumId w:val="26"/>
  </w:num>
  <w:num w:numId="43" w16cid:durableId="1107391632">
    <w:abstractNumId w:val="7"/>
  </w:num>
  <w:num w:numId="44" w16cid:durableId="402993658">
    <w:abstractNumId w:val="25"/>
  </w:num>
  <w:num w:numId="45" w16cid:durableId="834493393">
    <w:abstractNumId w:val="41"/>
  </w:num>
  <w:num w:numId="46" w16cid:durableId="718214299">
    <w:abstractNumId w:val="2"/>
  </w:num>
  <w:num w:numId="47" w16cid:durableId="1476802001">
    <w:abstractNumId w:val="24"/>
  </w:num>
  <w:num w:numId="48" w16cid:durableId="934367635">
    <w:abstractNumId w:val="13"/>
  </w:num>
  <w:num w:numId="49" w16cid:durableId="488636452">
    <w:abstractNumId w:val="15"/>
  </w:num>
  <w:num w:numId="50" w16cid:durableId="1909027514">
    <w:abstractNumId w:val="29"/>
  </w:num>
  <w:num w:numId="51" w16cid:durableId="1609193015">
    <w:abstractNumId w:val="28"/>
  </w:num>
  <w:num w:numId="52" w16cid:durableId="1239168286">
    <w:abstractNumId w:val="42"/>
  </w:num>
  <w:num w:numId="53" w16cid:durableId="353074710">
    <w:abstractNumId w:val="27"/>
  </w:num>
  <w:num w:numId="54" w16cid:durableId="171981775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586500389">
    <w:abstractNumId w:val="6"/>
  </w:num>
  <w:num w:numId="56" w16cid:durableId="501242709">
    <w:abstractNumId w:val="10"/>
  </w:num>
  <w:numIdMacAtCleanup w:val="5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uboisdulier@live.com">
    <w15:presenceInfo w15:providerId="Windows Live" w15:userId="930bf542aeeac7a5"/>
  </w15:person>
  <w15:person w15:author="Nico Couture">
    <w15:presenceInfo w15:providerId="Windows Live" w15:userId="7ce9a0daa42b64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 strokecolor="none [1951]">
      <v:stroke endarrow="block" color="none [1951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FBE"/>
    <w:rsid w:val="00000D81"/>
    <w:rsid w:val="000029A5"/>
    <w:rsid w:val="00002B28"/>
    <w:rsid w:val="00002C27"/>
    <w:rsid w:val="00002EB9"/>
    <w:rsid w:val="000041FE"/>
    <w:rsid w:val="000042C7"/>
    <w:rsid w:val="00005A8E"/>
    <w:rsid w:val="00005B85"/>
    <w:rsid w:val="0000703A"/>
    <w:rsid w:val="00007289"/>
    <w:rsid w:val="000073AF"/>
    <w:rsid w:val="0001105E"/>
    <w:rsid w:val="00011787"/>
    <w:rsid w:val="00011CFE"/>
    <w:rsid w:val="00012AFA"/>
    <w:rsid w:val="00012B46"/>
    <w:rsid w:val="00012C62"/>
    <w:rsid w:val="000139BA"/>
    <w:rsid w:val="00014636"/>
    <w:rsid w:val="000154FD"/>
    <w:rsid w:val="00017132"/>
    <w:rsid w:val="00020AE5"/>
    <w:rsid w:val="00021315"/>
    <w:rsid w:val="00022449"/>
    <w:rsid w:val="0002277D"/>
    <w:rsid w:val="00022971"/>
    <w:rsid w:val="00023627"/>
    <w:rsid w:val="000241F1"/>
    <w:rsid w:val="00024983"/>
    <w:rsid w:val="00025AFD"/>
    <w:rsid w:val="00025F35"/>
    <w:rsid w:val="000263DE"/>
    <w:rsid w:val="00026744"/>
    <w:rsid w:val="00026D28"/>
    <w:rsid w:val="00027980"/>
    <w:rsid w:val="00030573"/>
    <w:rsid w:val="0003073A"/>
    <w:rsid w:val="00032236"/>
    <w:rsid w:val="00033601"/>
    <w:rsid w:val="00034F65"/>
    <w:rsid w:val="0003636F"/>
    <w:rsid w:val="00036439"/>
    <w:rsid w:val="00036848"/>
    <w:rsid w:val="00036D51"/>
    <w:rsid w:val="00040C08"/>
    <w:rsid w:val="00041E23"/>
    <w:rsid w:val="000429AB"/>
    <w:rsid w:val="00045017"/>
    <w:rsid w:val="000502C0"/>
    <w:rsid w:val="00051179"/>
    <w:rsid w:val="0005182C"/>
    <w:rsid w:val="000518BC"/>
    <w:rsid w:val="00054BCF"/>
    <w:rsid w:val="00056CA1"/>
    <w:rsid w:val="00056D27"/>
    <w:rsid w:val="0005744D"/>
    <w:rsid w:val="000619A7"/>
    <w:rsid w:val="00061BF2"/>
    <w:rsid w:val="000628F2"/>
    <w:rsid w:val="00062B92"/>
    <w:rsid w:val="00064E2E"/>
    <w:rsid w:val="0006518E"/>
    <w:rsid w:val="00066133"/>
    <w:rsid w:val="00066341"/>
    <w:rsid w:val="00067746"/>
    <w:rsid w:val="00070A43"/>
    <w:rsid w:val="000741A1"/>
    <w:rsid w:val="00077F8A"/>
    <w:rsid w:val="00080EF7"/>
    <w:rsid w:val="000839D2"/>
    <w:rsid w:val="00083B75"/>
    <w:rsid w:val="000849FB"/>
    <w:rsid w:val="00090C2E"/>
    <w:rsid w:val="00090F86"/>
    <w:rsid w:val="00091D89"/>
    <w:rsid w:val="00091EB5"/>
    <w:rsid w:val="000926D3"/>
    <w:rsid w:val="00093563"/>
    <w:rsid w:val="0009451E"/>
    <w:rsid w:val="000A2130"/>
    <w:rsid w:val="000A44F8"/>
    <w:rsid w:val="000A4B3D"/>
    <w:rsid w:val="000A4D0E"/>
    <w:rsid w:val="000A50F6"/>
    <w:rsid w:val="000A60AD"/>
    <w:rsid w:val="000A6B6A"/>
    <w:rsid w:val="000A7D8A"/>
    <w:rsid w:val="000B29BC"/>
    <w:rsid w:val="000B2FE0"/>
    <w:rsid w:val="000B3291"/>
    <w:rsid w:val="000B36DC"/>
    <w:rsid w:val="000B3B42"/>
    <w:rsid w:val="000B3F0A"/>
    <w:rsid w:val="000B506E"/>
    <w:rsid w:val="000B55AA"/>
    <w:rsid w:val="000B7539"/>
    <w:rsid w:val="000C13CA"/>
    <w:rsid w:val="000C1CF6"/>
    <w:rsid w:val="000C2CB2"/>
    <w:rsid w:val="000C3511"/>
    <w:rsid w:val="000C44E0"/>
    <w:rsid w:val="000C61CF"/>
    <w:rsid w:val="000C6C14"/>
    <w:rsid w:val="000D0D1D"/>
    <w:rsid w:val="000D0F81"/>
    <w:rsid w:val="000D0FBF"/>
    <w:rsid w:val="000D1D77"/>
    <w:rsid w:val="000D29C6"/>
    <w:rsid w:val="000D3376"/>
    <w:rsid w:val="000D4026"/>
    <w:rsid w:val="000D4040"/>
    <w:rsid w:val="000D44C1"/>
    <w:rsid w:val="000E01F7"/>
    <w:rsid w:val="000E08FE"/>
    <w:rsid w:val="000E0FF6"/>
    <w:rsid w:val="000E20B5"/>
    <w:rsid w:val="000E24C9"/>
    <w:rsid w:val="000E250F"/>
    <w:rsid w:val="000E2F8F"/>
    <w:rsid w:val="000E34D0"/>
    <w:rsid w:val="000E3649"/>
    <w:rsid w:val="000E4145"/>
    <w:rsid w:val="000E440E"/>
    <w:rsid w:val="000E54FF"/>
    <w:rsid w:val="000F4093"/>
    <w:rsid w:val="000F5F5D"/>
    <w:rsid w:val="000F6EB7"/>
    <w:rsid w:val="000F7117"/>
    <w:rsid w:val="000F7A3D"/>
    <w:rsid w:val="001004C4"/>
    <w:rsid w:val="001010CC"/>
    <w:rsid w:val="00102878"/>
    <w:rsid w:val="00102FAB"/>
    <w:rsid w:val="001051BA"/>
    <w:rsid w:val="00105B14"/>
    <w:rsid w:val="00105CA2"/>
    <w:rsid w:val="00105FC3"/>
    <w:rsid w:val="001117A8"/>
    <w:rsid w:val="001131A6"/>
    <w:rsid w:val="00113708"/>
    <w:rsid w:val="001137E4"/>
    <w:rsid w:val="0011561C"/>
    <w:rsid w:val="0011686E"/>
    <w:rsid w:val="0011781C"/>
    <w:rsid w:val="00121751"/>
    <w:rsid w:val="00123C01"/>
    <w:rsid w:val="00123E31"/>
    <w:rsid w:val="001240CC"/>
    <w:rsid w:val="0012494C"/>
    <w:rsid w:val="0012498C"/>
    <w:rsid w:val="00125966"/>
    <w:rsid w:val="001275BD"/>
    <w:rsid w:val="00127C5D"/>
    <w:rsid w:val="0013074E"/>
    <w:rsid w:val="00130DD1"/>
    <w:rsid w:val="00131E4F"/>
    <w:rsid w:val="00134403"/>
    <w:rsid w:val="0013574B"/>
    <w:rsid w:val="001366C6"/>
    <w:rsid w:val="00136B10"/>
    <w:rsid w:val="0014167E"/>
    <w:rsid w:val="001418A7"/>
    <w:rsid w:val="0014265F"/>
    <w:rsid w:val="001459FA"/>
    <w:rsid w:val="00146443"/>
    <w:rsid w:val="001478A2"/>
    <w:rsid w:val="0015024A"/>
    <w:rsid w:val="00150C65"/>
    <w:rsid w:val="001533F0"/>
    <w:rsid w:val="00153519"/>
    <w:rsid w:val="00154334"/>
    <w:rsid w:val="00155F5C"/>
    <w:rsid w:val="00156E13"/>
    <w:rsid w:val="00162FD6"/>
    <w:rsid w:val="00163421"/>
    <w:rsid w:val="00163586"/>
    <w:rsid w:val="00167320"/>
    <w:rsid w:val="001706CE"/>
    <w:rsid w:val="0017507F"/>
    <w:rsid w:val="00176E64"/>
    <w:rsid w:val="00180516"/>
    <w:rsid w:val="00181C74"/>
    <w:rsid w:val="00181C87"/>
    <w:rsid w:val="00182155"/>
    <w:rsid w:val="00182FEF"/>
    <w:rsid w:val="00187A41"/>
    <w:rsid w:val="00190300"/>
    <w:rsid w:val="00190BEC"/>
    <w:rsid w:val="001918C6"/>
    <w:rsid w:val="001955AF"/>
    <w:rsid w:val="001A17B8"/>
    <w:rsid w:val="001A1A4B"/>
    <w:rsid w:val="001A1BEB"/>
    <w:rsid w:val="001A244C"/>
    <w:rsid w:val="001A2506"/>
    <w:rsid w:val="001A31E1"/>
    <w:rsid w:val="001A36E7"/>
    <w:rsid w:val="001A55B7"/>
    <w:rsid w:val="001A60D5"/>
    <w:rsid w:val="001B1447"/>
    <w:rsid w:val="001B30F1"/>
    <w:rsid w:val="001B3208"/>
    <w:rsid w:val="001B3348"/>
    <w:rsid w:val="001B4A92"/>
    <w:rsid w:val="001B4B4B"/>
    <w:rsid w:val="001B5023"/>
    <w:rsid w:val="001B633F"/>
    <w:rsid w:val="001C031D"/>
    <w:rsid w:val="001C18B2"/>
    <w:rsid w:val="001C3AA5"/>
    <w:rsid w:val="001C4016"/>
    <w:rsid w:val="001C6D9E"/>
    <w:rsid w:val="001C71BB"/>
    <w:rsid w:val="001D1AEF"/>
    <w:rsid w:val="001D55EE"/>
    <w:rsid w:val="001E047F"/>
    <w:rsid w:val="001E0E02"/>
    <w:rsid w:val="001E1315"/>
    <w:rsid w:val="001E32D2"/>
    <w:rsid w:val="001E470D"/>
    <w:rsid w:val="001E480F"/>
    <w:rsid w:val="001E5C0A"/>
    <w:rsid w:val="001E681C"/>
    <w:rsid w:val="001F2AFB"/>
    <w:rsid w:val="001F7158"/>
    <w:rsid w:val="001F783D"/>
    <w:rsid w:val="001F7B19"/>
    <w:rsid w:val="00200BD3"/>
    <w:rsid w:val="002017AB"/>
    <w:rsid w:val="00202D75"/>
    <w:rsid w:val="00202EE8"/>
    <w:rsid w:val="002050BB"/>
    <w:rsid w:val="00205724"/>
    <w:rsid w:val="0020603B"/>
    <w:rsid w:val="002070B1"/>
    <w:rsid w:val="00207784"/>
    <w:rsid w:val="0020786A"/>
    <w:rsid w:val="00207C1D"/>
    <w:rsid w:val="00207C4E"/>
    <w:rsid w:val="00207F7A"/>
    <w:rsid w:val="00210B38"/>
    <w:rsid w:val="00212BA3"/>
    <w:rsid w:val="00212C64"/>
    <w:rsid w:val="00213192"/>
    <w:rsid w:val="0021561A"/>
    <w:rsid w:val="00217202"/>
    <w:rsid w:val="002177E7"/>
    <w:rsid w:val="00221101"/>
    <w:rsid w:val="00221365"/>
    <w:rsid w:val="002226D1"/>
    <w:rsid w:val="00222A47"/>
    <w:rsid w:val="00222FDF"/>
    <w:rsid w:val="002233C6"/>
    <w:rsid w:val="00223F5A"/>
    <w:rsid w:val="0022511E"/>
    <w:rsid w:val="0022532F"/>
    <w:rsid w:val="00225403"/>
    <w:rsid w:val="00226E8E"/>
    <w:rsid w:val="0022724E"/>
    <w:rsid w:val="0023008E"/>
    <w:rsid w:val="00231009"/>
    <w:rsid w:val="002314D7"/>
    <w:rsid w:val="0023475A"/>
    <w:rsid w:val="002363E3"/>
    <w:rsid w:val="002363EC"/>
    <w:rsid w:val="0023676B"/>
    <w:rsid w:val="00237516"/>
    <w:rsid w:val="0023790F"/>
    <w:rsid w:val="00237D2D"/>
    <w:rsid w:val="00240424"/>
    <w:rsid w:val="00240FEB"/>
    <w:rsid w:val="002421C5"/>
    <w:rsid w:val="00242660"/>
    <w:rsid w:val="002430CF"/>
    <w:rsid w:val="00243C5D"/>
    <w:rsid w:val="0024465B"/>
    <w:rsid w:val="00245317"/>
    <w:rsid w:val="00245E81"/>
    <w:rsid w:val="00247B23"/>
    <w:rsid w:val="00251844"/>
    <w:rsid w:val="0025215E"/>
    <w:rsid w:val="00252215"/>
    <w:rsid w:val="0025229A"/>
    <w:rsid w:val="002528B7"/>
    <w:rsid w:val="00255E53"/>
    <w:rsid w:val="00256C71"/>
    <w:rsid w:val="002570FE"/>
    <w:rsid w:val="00257157"/>
    <w:rsid w:val="00260848"/>
    <w:rsid w:val="00260B7E"/>
    <w:rsid w:val="002614A6"/>
    <w:rsid w:val="002616E9"/>
    <w:rsid w:val="00262113"/>
    <w:rsid w:val="00263117"/>
    <w:rsid w:val="00266053"/>
    <w:rsid w:val="002672C2"/>
    <w:rsid w:val="0026750B"/>
    <w:rsid w:val="0027001E"/>
    <w:rsid w:val="00270782"/>
    <w:rsid w:val="00271CCF"/>
    <w:rsid w:val="0027539A"/>
    <w:rsid w:val="00275AC2"/>
    <w:rsid w:val="0027609A"/>
    <w:rsid w:val="00276658"/>
    <w:rsid w:val="002772DA"/>
    <w:rsid w:val="002778B8"/>
    <w:rsid w:val="00283B7F"/>
    <w:rsid w:val="00283CE7"/>
    <w:rsid w:val="00283D43"/>
    <w:rsid w:val="00284F6F"/>
    <w:rsid w:val="002866B4"/>
    <w:rsid w:val="00287F8A"/>
    <w:rsid w:val="00290012"/>
    <w:rsid w:val="00290B3C"/>
    <w:rsid w:val="00293F1A"/>
    <w:rsid w:val="002947B8"/>
    <w:rsid w:val="00294FD2"/>
    <w:rsid w:val="00295943"/>
    <w:rsid w:val="00296B8F"/>
    <w:rsid w:val="002A06E1"/>
    <w:rsid w:val="002A1AAA"/>
    <w:rsid w:val="002A1CC3"/>
    <w:rsid w:val="002A2E0B"/>
    <w:rsid w:val="002A32C8"/>
    <w:rsid w:val="002A3F29"/>
    <w:rsid w:val="002A41C3"/>
    <w:rsid w:val="002A46CF"/>
    <w:rsid w:val="002A4FE5"/>
    <w:rsid w:val="002A73D6"/>
    <w:rsid w:val="002A760F"/>
    <w:rsid w:val="002B05AF"/>
    <w:rsid w:val="002B0A1C"/>
    <w:rsid w:val="002B185F"/>
    <w:rsid w:val="002B1A39"/>
    <w:rsid w:val="002B23C4"/>
    <w:rsid w:val="002B46B6"/>
    <w:rsid w:val="002B58BD"/>
    <w:rsid w:val="002B5EC7"/>
    <w:rsid w:val="002B6303"/>
    <w:rsid w:val="002B6759"/>
    <w:rsid w:val="002B796D"/>
    <w:rsid w:val="002C0C89"/>
    <w:rsid w:val="002C229A"/>
    <w:rsid w:val="002C2D77"/>
    <w:rsid w:val="002C304C"/>
    <w:rsid w:val="002C47DB"/>
    <w:rsid w:val="002C4B83"/>
    <w:rsid w:val="002C5106"/>
    <w:rsid w:val="002C630A"/>
    <w:rsid w:val="002C7B8E"/>
    <w:rsid w:val="002D1455"/>
    <w:rsid w:val="002D147F"/>
    <w:rsid w:val="002D2CD0"/>
    <w:rsid w:val="002D3101"/>
    <w:rsid w:val="002D3466"/>
    <w:rsid w:val="002D53EE"/>
    <w:rsid w:val="002D5522"/>
    <w:rsid w:val="002D57B4"/>
    <w:rsid w:val="002D60D7"/>
    <w:rsid w:val="002D67BE"/>
    <w:rsid w:val="002D6A06"/>
    <w:rsid w:val="002E1889"/>
    <w:rsid w:val="002E1D22"/>
    <w:rsid w:val="002E2399"/>
    <w:rsid w:val="002E2BB6"/>
    <w:rsid w:val="002E2DE4"/>
    <w:rsid w:val="002E319E"/>
    <w:rsid w:val="002E4DB5"/>
    <w:rsid w:val="002E71B8"/>
    <w:rsid w:val="002F0185"/>
    <w:rsid w:val="002F018E"/>
    <w:rsid w:val="002F0A89"/>
    <w:rsid w:val="002F3D28"/>
    <w:rsid w:val="002F426C"/>
    <w:rsid w:val="002F554F"/>
    <w:rsid w:val="002F5745"/>
    <w:rsid w:val="002F7470"/>
    <w:rsid w:val="003012B9"/>
    <w:rsid w:val="00302D05"/>
    <w:rsid w:val="00305C5B"/>
    <w:rsid w:val="0030709E"/>
    <w:rsid w:val="00310CBD"/>
    <w:rsid w:val="003149C3"/>
    <w:rsid w:val="00315C74"/>
    <w:rsid w:val="00315FCE"/>
    <w:rsid w:val="00316517"/>
    <w:rsid w:val="00316E9E"/>
    <w:rsid w:val="00316F58"/>
    <w:rsid w:val="00317F49"/>
    <w:rsid w:val="00317FEF"/>
    <w:rsid w:val="0032046B"/>
    <w:rsid w:val="00320A08"/>
    <w:rsid w:val="003214AD"/>
    <w:rsid w:val="003216ED"/>
    <w:rsid w:val="00323260"/>
    <w:rsid w:val="003235F2"/>
    <w:rsid w:val="003241D6"/>
    <w:rsid w:val="0032507F"/>
    <w:rsid w:val="00325604"/>
    <w:rsid w:val="0032578A"/>
    <w:rsid w:val="003316A2"/>
    <w:rsid w:val="0033185B"/>
    <w:rsid w:val="00332CCF"/>
    <w:rsid w:val="00333958"/>
    <w:rsid w:val="00336363"/>
    <w:rsid w:val="00336903"/>
    <w:rsid w:val="00336B87"/>
    <w:rsid w:val="0033729D"/>
    <w:rsid w:val="0033757E"/>
    <w:rsid w:val="00340035"/>
    <w:rsid w:val="00341BCD"/>
    <w:rsid w:val="0034324B"/>
    <w:rsid w:val="003469AB"/>
    <w:rsid w:val="00347717"/>
    <w:rsid w:val="00347E9A"/>
    <w:rsid w:val="0035127F"/>
    <w:rsid w:val="00353438"/>
    <w:rsid w:val="00353A9D"/>
    <w:rsid w:val="003540E9"/>
    <w:rsid w:val="003544E1"/>
    <w:rsid w:val="00354D39"/>
    <w:rsid w:val="0035537E"/>
    <w:rsid w:val="00355A18"/>
    <w:rsid w:val="00357DC1"/>
    <w:rsid w:val="003607E2"/>
    <w:rsid w:val="00364D81"/>
    <w:rsid w:val="003654B3"/>
    <w:rsid w:val="003655DC"/>
    <w:rsid w:val="00365728"/>
    <w:rsid w:val="00365A35"/>
    <w:rsid w:val="00365BC3"/>
    <w:rsid w:val="003711C9"/>
    <w:rsid w:val="00372192"/>
    <w:rsid w:val="003730A7"/>
    <w:rsid w:val="00374B70"/>
    <w:rsid w:val="00375285"/>
    <w:rsid w:val="00380B22"/>
    <w:rsid w:val="00381A93"/>
    <w:rsid w:val="00382AFB"/>
    <w:rsid w:val="00383335"/>
    <w:rsid w:val="00384942"/>
    <w:rsid w:val="00390600"/>
    <w:rsid w:val="0039089F"/>
    <w:rsid w:val="00390AAE"/>
    <w:rsid w:val="00390C9E"/>
    <w:rsid w:val="0039279D"/>
    <w:rsid w:val="00392C5B"/>
    <w:rsid w:val="00392FC3"/>
    <w:rsid w:val="00393D8D"/>
    <w:rsid w:val="00394D7A"/>
    <w:rsid w:val="003A09C6"/>
    <w:rsid w:val="003A0A80"/>
    <w:rsid w:val="003A225B"/>
    <w:rsid w:val="003A2A74"/>
    <w:rsid w:val="003A2D97"/>
    <w:rsid w:val="003A30D0"/>
    <w:rsid w:val="003A3406"/>
    <w:rsid w:val="003A39F4"/>
    <w:rsid w:val="003A415E"/>
    <w:rsid w:val="003A5015"/>
    <w:rsid w:val="003A5567"/>
    <w:rsid w:val="003A798F"/>
    <w:rsid w:val="003B4307"/>
    <w:rsid w:val="003B4618"/>
    <w:rsid w:val="003B4CDC"/>
    <w:rsid w:val="003B6E4B"/>
    <w:rsid w:val="003C1599"/>
    <w:rsid w:val="003C1FC6"/>
    <w:rsid w:val="003C2EBC"/>
    <w:rsid w:val="003C3ECD"/>
    <w:rsid w:val="003C4BE5"/>
    <w:rsid w:val="003C69FA"/>
    <w:rsid w:val="003D167F"/>
    <w:rsid w:val="003D3670"/>
    <w:rsid w:val="003D4256"/>
    <w:rsid w:val="003D6FCB"/>
    <w:rsid w:val="003D7019"/>
    <w:rsid w:val="003D7A24"/>
    <w:rsid w:val="003E02E8"/>
    <w:rsid w:val="003E056B"/>
    <w:rsid w:val="003E0732"/>
    <w:rsid w:val="003E3EC9"/>
    <w:rsid w:val="003E53A5"/>
    <w:rsid w:val="003E5F9C"/>
    <w:rsid w:val="003E6784"/>
    <w:rsid w:val="003E6E11"/>
    <w:rsid w:val="003F29F2"/>
    <w:rsid w:val="003F38A9"/>
    <w:rsid w:val="003F3FBC"/>
    <w:rsid w:val="003F5841"/>
    <w:rsid w:val="003F5991"/>
    <w:rsid w:val="003F646D"/>
    <w:rsid w:val="003F6650"/>
    <w:rsid w:val="004024CB"/>
    <w:rsid w:val="004040DC"/>
    <w:rsid w:val="00405491"/>
    <w:rsid w:val="00405885"/>
    <w:rsid w:val="00406A90"/>
    <w:rsid w:val="004078DE"/>
    <w:rsid w:val="00407FEC"/>
    <w:rsid w:val="00410868"/>
    <w:rsid w:val="004121A5"/>
    <w:rsid w:val="00413D69"/>
    <w:rsid w:val="00413FAC"/>
    <w:rsid w:val="00414D8C"/>
    <w:rsid w:val="00414DF8"/>
    <w:rsid w:val="00415412"/>
    <w:rsid w:val="00420C52"/>
    <w:rsid w:val="004216C8"/>
    <w:rsid w:val="00424BF2"/>
    <w:rsid w:val="0042509C"/>
    <w:rsid w:val="00426453"/>
    <w:rsid w:val="00426823"/>
    <w:rsid w:val="00430640"/>
    <w:rsid w:val="004306C3"/>
    <w:rsid w:val="00431D0B"/>
    <w:rsid w:val="00433AC4"/>
    <w:rsid w:val="0044011F"/>
    <w:rsid w:val="00440353"/>
    <w:rsid w:val="00441689"/>
    <w:rsid w:val="00442E8A"/>
    <w:rsid w:val="00444212"/>
    <w:rsid w:val="004447C4"/>
    <w:rsid w:val="00444BE3"/>
    <w:rsid w:val="00447D91"/>
    <w:rsid w:val="00451BD2"/>
    <w:rsid w:val="00453478"/>
    <w:rsid w:val="00460EA1"/>
    <w:rsid w:val="00461B73"/>
    <w:rsid w:val="00461BC3"/>
    <w:rsid w:val="004621E4"/>
    <w:rsid w:val="0046336B"/>
    <w:rsid w:val="00463B99"/>
    <w:rsid w:val="00463F15"/>
    <w:rsid w:val="00463F6D"/>
    <w:rsid w:val="00465458"/>
    <w:rsid w:val="00466421"/>
    <w:rsid w:val="004668BB"/>
    <w:rsid w:val="00467C8F"/>
    <w:rsid w:val="00470118"/>
    <w:rsid w:val="00470E87"/>
    <w:rsid w:val="00471E26"/>
    <w:rsid w:val="00472254"/>
    <w:rsid w:val="004734E8"/>
    <w:rsid w:val="00474C39"/>
    <w:rsid w:val="00475B59"/>
    <w:rsid w:val="00475CC2"/>
    <w:rsid w:val="004763CC"/>
    <w:rsid w:val="00476F57"/>
    <w:rsid w:val="00477A40"/>
    <w:rsid w:val="00477CE5"/>
    <w:rsid w:val="004806B9"/>
    <w:rsid w:val="0048377B"/>
    <w:rsid w:val="004869BE"/>
    <w:rsid w:val="00492841"/>
    <w:rsid w:val="004937D8"/>
    <w:rsid w:val="00493A6A"/>
    <w:rsid w:val="00494D51"/>
    <w:rsid w:val="00495E10"/>
    <w:rsid w:val="004960CB"/>
    <w:rsid w:val="0049769F"/>
    <w:rsid w:val="004A0272"/>
    <w:rsid w:val="004A1831"/>
    <w:rsid w:val="004A2982"/>
    <w:rsid w:val="004A4C72"/>
    <w:rsid w:val="004A51F2"/>
    <w:rsid w:val="004A52D7"/>
    <w:rsid w:val="004A5F76"/>
    <w:rsid w:val="004A7673"/>
    <w:rsid w:val="004B014A"/>
    <w:rsid w:val="004B1100"/>
    <w:rsid w:val="004B1362"/>
    <w:rsid w:val="004B4015"/>
    <w:rsid w:val="004B5EDC"/>
    <w:rsid w:val="004B723D"/>
    <w:rsid w:val="004B7382"/>
    <w:rsid w:val="004B754A"/>
    <w:rsid w:val="004B7DEC"/>
    <w:rsid w:val="004B7EC6"/>
    <w:rsid w:val="004C092A"/>
    <w:rsid w:val="004C0C3D"/>
    <w:rsid w:val="004C27A6"/>
    <w:rsid w:val="004C32B8"/>
    <w:rsid w:val="004C448C"/>
    <w:rsid w:val="004C68A8"/>
    <w:rsid w:val="004C7DF1"/>
    <w:rsid w:val="004D044F"/>
    <w:rsid w:val="004D051C"/>
    <w:rsid w:val="004D08CF"/>
    <w:rsid w:val="004D2119"/>
    <w:rsid w:val="004D43AE"/>
    <w:rsid w:val="004D49FA"/>
    <w:rsid w:val="004D4AA1"/>
    <w:rsid w:val="004D4BBB"/>
    <w:rsid w:val="004D4E46"/>
    <w:rsid w:val="004D5293"/>
    <w:rsid w:val="004D76AA"/>
    <w:rsid w:val="004D7978"/>
    <w:rsid w:val="004E02DB"/>
    <w:rsid w:val="004E0874"/>
    <w:rsid w:val="004E091B"/>
    <w:rsid w:val="004E1DEF"/>
    <w:rsid w:val="004E2492"/>
    <w:rsid w:val="004E24CA"/>
    <w:rsid w:val="004E2D25"/>
    <w:rsid w:val="004E473C"/>
    <w:rsid w:val="004E5711"/>
    <w:rsid w:val="004E64F0"/>
    <w:rsid w:val="004E735E"/>
    <w:rsid w:val="004E7B3B"/>
    <w:rsid w:val="004F00D0"/>
    <w:rsid w:val="004F0268"/>
    <w:rsid w:val="004F3CD2"/>
    <w:rsid w:val="004F5395"/>
    <w:rsid w:val="004F6141"/>
    <w:rsid w:val="004F6F9B"/>
    <w:rsid w:val="004F7448"/>
    <w:rsid w:val="00501874"/>
    <w:rsid w:val="005018F2"/>
    <w:rsid w:val="00504084"/>
    <w:rsid w:val="00510DD2"/>
    <w:rsid w:val="005112E4"/>
    <w:rsid w:val="00512D9F"/>
    <w:rsid w:val="00513098"/>
    <w:rsid w:val="005135D0"/>
    <w:rsid w:val="00514959"/>
    <w:rsid w:val="00517AC5"/>
    <w:rsid w:val="00520860"/>
    <w:rsid w:val="00520E43"/>
    <w:rsid w:val="0052223A"/>
    <w:rsid w:val="00523DC0"/>
    <w:rsid w:val="00525CD2"/>
    <w:rsid w:val="00526533"/>
    <w:rsid w:val="005274A1"/>
    <w:rsid w:val="0053019D"/>
    <w:rsid w:val="0053176F"/>
    <w:rsid w:val="005319FF"/>
    <w:rsid w:val="00531C5A"/>
    <w:rsid w:val="00532164"/>
    <w:rsid w:val="00532B70"/>
    <w:rsid w:val="005331A9"/>
    <w:rsid w:val="00533A4B"/>
    <w:rsid w:val="00533B9F"/>
    <w:rsid w:val="00534922"/>
    <w:rsid w:val="0053529F"/>
    <w:rsid w:val="00536684"/>
    <w:rsid w:val="0054245D"/>
    <w:rsid w:val="00546730"/>
    <w:rsid w:val="00547200"/>
    <w:rsid w:val="005479DB"/>
    <w:rsid w:val="00547B81"/>
    <w:rsid w:val="00550139"/>
    <w:rsid w:val="005501CE"/>
    <w:rsid w:val="00551BE0"/>
    <w:rsid w:val="00555E6E"/>
    <w:rsid w:val="00560797"/>
    <w:rsid w:val="00560F37"/>
    <w:rsid w:val="00561021"/>
    <w:rsid w:val="005631DC"/>
    <w:rsid w:val="00565C37"/>
    <w:rsid w:val="0056613C"/>
    <w:rsid w:val="00566272"/>
    <w:rsid w:val="005663E6"/>
    <w:rsid w:val="0056668D"/>
    <w:rsid w:val="00566D71"/>
    <w:rsid w:val="005754EC"/>
    <w:rsid w:val="00575BC5"/>
    <w:rsid w:val="00575EE4"/>
    <w:rsid w:val="0057755C"/>
    <w:rsid w:val="00581446"/>
    <w:rsid w:val="00581CDA"/>
    <w:rsid w:val="0058304F"/>
    <w:rsid w:val="00584DCD"/>
    <w:rsid w:val="005854F3"/>
    <w:rsid w:val="005857CF"/>
    <w:rsid w:val="00586C95"/>
    <w:rsid w:val="00587DCA"/>
    <w:rsid w:val="00595AC3"/>
    <w:rsid w:val="00595C7C"/>
    <w:rsid w:val="00597E01"/>
    <w:rsid w:val="00597E5E"/>
    <w:rsid w:val="005A04A2"/>
    <w:rsid w:val="005A1847"/>
    <w:rsid w:val="005A2929"/>
    <w:rsid w:val="005A2C50"/>
    <w:rsid w:val="005A437C"/>
    <w:rsid w:val="005A5797"/>
    <w:rsid w:val="005A68A5"/>
    <w:rsid w:val="005A7768"/>
    <w:rsid w:val="005A788F"/>
    <w:rsid w:val="005B0F58"/>
    <w:rsid w:val="005B3B9B"/>
    <w:rsid w:val="005B4A86"/>
    <w:rsid w:val="005B4DBF"/>
    <w:rsid w:val="005B5B27"/>
    <w:rsid w:val="005B7762"/>
    <w:rsid w:val="005C0D75"/>
    <w:rsid w:val="005C268B"/>
    <w:rsid w:val="005C34EE"/>
    <w:rsid w:val="005C351A"/>
    <w:rsid w:val="005C372B"/>
    <w:rsid w:val="005C47FC"/>
    <w:rsid w:val="005C5A16"/>
    <w:rsid w:val="005C6BAB"/>
    <w:rsid w:val="005C6E72"/>
    <w:rsid w:val="005C7320"/>
    <w:rsid w:val="005C74A8"/>
    <w:rsid w:val="005D054C"/>
    <w:rsid w:val="005D0883"/>
    <w:rsid w:val="005E0896"/>
    <w:rsid w:val="005E0BDA"/>
    <w:rsid w:val="005E5C11"/>
    <w:rsid w:val="005E65BE"/>
    <w:rsid w:val="005E7052"/>
    <w:rsid w:val="005F05AD"/>
    <w:rsid w:val="005F0F7B"/>
    <w:rsid w:val="005F20AC"/>
    <w:rsid w:val="005F2291"/>
    <w:rsid w:val="005F274A"/>
    <w:rsid w:val="005F4F02"/>
    <w:rsid w:val="005F5FA6"/>
    <w:rsid w:val="005F62DF"/>
    <w:rsid w:val="005F64CA"/>
    <w:rsid w:val="00600EFF"/>
    <w:rsid w:val="006013A1"/>
    <w:rsid w:val="006016E4"/>
    <w:rsid w:val="0060245E"/>
    <w:rsid w:val="0060287F"/>
    <w:rsid w:val="00603839"/>
    <w:rsid w:val="006039A7"/>
    <w:rsid w:val="00603DDE"/>
    <w:rsid w:val="0060491C"/>
    <w:rsid w:val="0061203C"/>
    <w:rsid w:val="0061204E"/>
    <w:rsid w:val="0061307D"/>
    <w:rsid w:val="00613738"/>
    <w:rsid w:val="006167C5"/>
    <w:rsid w:val="00617A6E"/>
    <w:rsid w:val="0062055A"/>
    <w:rsid w:val="00621635"/>
    <w:rsid w:val="00621FF0"/>
    <w:rsid w:val="006229BD"/>
    <w:rsid w:val="00623682"/>
    <w:rsid w:val="0062496E"/>
    <w:rsid w:val="00627DCF"/>
    <w:rsid w:val="00630FD9"/>
    <w:rsid w:val="00632F87"/>
    <w:rsid w:val="00636DE4"/>
    <w:rsid w:val="00636E14"/>
    <w:rsid w:val="006371B6"/>
    <w:rsid w:val="0064045A"/>
    <w:rsid w:val="0064243D"/>
    <w:rsid w:val="0064528A"/>
    <w:rsid w:val="00645C23"/>
    <w:rsid w:val="00646393"/>
    <w:rsid w:val="0065168B"/>
    <w:rsid w:val="00651B3F"/>
    <w:rsid w:val="0065299C"/>
    <w:rsid w:val="00653358"/>
    <w:rsid w:val="006549C2"/>
    <w:rsid w:val="006549CE"/>
    <w:rsid w:val="00654F61"/>
    <w:rsid w:val="006558AF"/>
    <w:rsid w:val="00655D32"/>
    <w:rsid w:val="006608E7"/>
    <w:rsid w:val="00662B2D"/>
    <w:rsid w:val="0066350E"/>
    <w:rsid w:val="00663BF6"/>
    <w:rsid w:val="006657E9"/>
    <w:rsid w:val="006703AA"/>
    <w:rsid w:val="00670A37"/>
    <w:rsid w:val="00672447"/>
    <w:rsid w:val="006727BF"/>
    <w:rsid w:val="00676542"/>
    <w:rsid w:val="006774AC"/>
    <w:rsid w:val="006778E5"/>
    <w:rsid w:val="00677BF1"/>
    <w:rsid w:val="0068063B"/>
    <w:rsid w:val="006819B7"/>
    <w:rsid w:val="0068212C"/>
    <w:rsid w:val="00683836"/>
    <w:rsid w:val="00685011"/>
    <w:rsid w:val="006854AF"/>
    <w:rsid w:val="0068598B"/>
    <w:rsid w:val="00685EC7"/>
    <w:rsid w:val="00685F7F"/>
    <w:rsid w:val="0069165D"/>
    <w:rsid w:val="00691A50"/>
    <w:rsid w:val="006979D6"/>
    <w:rsid w:val="006A12F3"/>
    <w:rsid w:val="006A4387"/>
    <w:rsid w:val="006A4588"/>
    <w:rsid w:val="006A4CAC"/>
    <w:rsid w:val="006A6796"/>
    <w:rsid w:val="006B0828"/>
    <w:rsid w:val="006B0F01"/>
    <w:rsid w:val="006B417C"/>
    <w:rsid w:val="006B47FF"/>
    <w:rsid w:val="006B5B05"/>
    <w:rsid w:val="006B5C2D"/>
    <w:rsid w:val="006B7066"/>
    <w:rsid w:val="006B736E"/>
    <w:rsid w:val="006C0BB6"/>
    <w:rsid w:val="006C18CF"/>
    <w:rsid w:val="006C1A57"/>
    <w:rsid w:val="006C4797"/>
    <w:rsid w:val="006C5AF9"/>
    <w:rsid w:val="006C6090"/>
    <w:rsid w:val="006C657E"/>
    <w:rsid w:val="006D052F"/>
    <w:rsid w:val="006D07BB"/>
    <w:rsid w:val="006D143C"/>
    <w:rsid w:val="006D1BC6"/>
    <w:rsid w:val="006D2E2A"/>
    <w:rsid w:val="006D54EB"/>
    <w:rsid w:val="006D60FA"/>
    <w:rsid w:val="006D6E08"/>
    <w:rsid w:val="006E2965"/>
    <w:rsid w:val="006E2C11"/>
    <w:rsid w:val="006E32CB"/>
    <w:rsid w:val="006E3653"/>
    <w:rsid w:val="006E3F99"/>
    <w:rsid w:val="006E4BD4"/>
    <w:rsid w:val="006E58E9"/>
    <w:rsid w:val="006E6A00"/>
    <w:rsid w:val="006E7294"/>
    <w:rsid w:val="006F009B"/>
    <w:rsid w:val="006F1CD1"/>
    <w:rsid w:val="006F43EA"/>
    <w:rsid w:val="006F4A63"/>
    <w:rsid w:val="006F5A33"/>
    <w:rsid w:val="006F5C86"/>
    <w:rsid w:val="006F6597"/>
    <w:rsid w:val="00703E7C"/>
    <w:rsid w:val="00703FEA"/>
    <w:rsid w:val="007050E7"/>
    <w:rsid w:val="00705BDA"/>
    <w:rsid w:val="00710DE2"/>
    <w:rsid w:val="0071241E"/>
    <w:rsid w:val="00712A43"/>
    <w:rsid w:val="00713899"/>
    <w:rsid w:val="00713C9B"/>
    <w:rsid w:val="00714277"/>
    <w:rsid w:val="00716616"/>
    <w:rsid w:val="007172A1"/>
    <w:rsid w:val="007174C9"/>
    <w:rsid w:val="00717F36"/>
    <w:rsid w:val="00720B74"/>
    <w:rsid w:val="00723187"/>
    <w:rsid w:val="007249BD"/>
    <w:rsid w:val="007256EF"/>
    <w:rsid w:val="00725F99"/>
    <w:rsid w:val="00725FCB"/>
    <w:rsid w:val="007278AF"/>
    <w:rsid w:val="00730DAD"/>
    <w:rsid w:val="007313B5"/>
    <w:rsid w:val="0073228D"/>
    <w:rsid w:val="00732CDA"/>
    <w:rsid w:val="007339B2"/>
    <w:rsid w:val="007344D7"/>
    <w:rsid w:val="00736139"/>
    <w:rsid w:val="00737CAB"/>
    <w:rsid w:val="00737CB1"/>
    <w:rsid w:val="00740430"/>
    <w:rsid w:val="00741058"/>
    <w:rsid w:val="0074144F"/>
    <w:rsid w:val="0074409B"/>
    <w:rsid w:val="00744619"/>
    <w:rsid w:val="007452EF"/>
    <w:rsid w:val="00745CF1"/>
    <w:rsid w:val="00746B6E"/>
    <w:rsid w:val="00751C06"/>
    <w:rsid w:val="00752DAA"/>
    <w:rsid w:val="007542EA"/>
    <w:rsid w:val="00755564"/>
    <w:rsid w:val="00756396"/>
    <w:rsid w:val="0075649C"/>
    <w:rsid w:val="00765491"/>
    <w:rsid w:val="007655BA"/>
    <w:rsid w:val="007670E5"/>
    <w:rsid w:val="00770871"/>
    <w:rsid w:val="00771E14"/>
    <w:rsid w:val="00771FF5"/>
    <w:rsid w:val="00772A1A"/>
    <w:rsid w:val="0077325C"/>
    <w:rsid w:val="00773F6E"/>
    <w:rsid w:val="007751F4"/>
    <w:rsid w:val="0077566D"/>
    <w:rsid w:val="007756A8"/>
    <w:rsid w:val="00776311"/>
    <w:rsid w:val="00776E53"/>
    <w:rsid w:val="007773F4"/>
    <w:rsid w:val="007808EA"/>
    <w:rsid w:val="00781FB5"/>
    <w:rsid w:val="00782422"/>
    <w:rsid w:val="00782AB3"/>
    <w:rsid w:val="00784B50"/>
    <w:rsid w:val="00787366"/>
    <w:rsid w:val="00787FE1"/>
    <w:rsid w:val="00791502"/>
    <w:rsid w:val="00792118"/>
    <w:rsid w:val="00793624"/>
    <w:rsid w:val="00793881"/>
    <w:rsid w:val="00794DD7"/>
    <w:rsid w:val="00796E99"/>
    <w:rsid w:val="00796ED5"/>
    <w:rsid w:val="007A0552"/>
    <w:rsid w:val="007A2CC3"/>
    <w:rsid w:val="007A2F87"/>
    <w:rsid w:val="007A4883"/>
    <w:rsid w:val="007A49DD"/>
    <w:rsid w:val="007A5632"/>
    <w:rsid w:val="007A5A26"/>
    <w:rsid w:val="007B0136"/>
    <w:rsid w:val="007B06F3"/>
    <w:rsid w:val="007B077C"/>
    <w:rsid w:val="007B0CAD"/>
    <w:rsid w:val="007B1F48"/>
    <w:rsid w:val="007B2287"/>
    <w:rsid w:val="007B3C63"/>
    <w:rsid w:val="007B58CF"/>
    <w:rsid w:val="007B7972"/>
    <w:rsid w:val="007C1170"/>
    <w:rsid w:val="007C13D8"/>
    <w:rsid w:val="007C17B3"/>
    <w:rsid w:val="007C38A4"/>
    <w:rsid w:val="007C3FD3"/>
    <w:rsid w:val="007C570C"/>
    <w:rsid w:val="007C61B8"/>
    <w:rsid w:val="007C77F3"/>
    <w:rsid w:val="007D0C26"/>
    <w:rsid w:val="007D11F8"/>
    <w:rsid w:val="007D2AA1"/>
    <w:rsid w:val="007D4D08"/>
    <w:rsid w:val="007D66CC"/>
    <w:rsid w:val="007D7591"/>
    <w:rsid w:val="007D76C2"/>
    <w:rsid w:val="007D7BAE"/>
    <w:rsid w:val="007E0C9E"/>
    <w:rsid w:val="007E106E"/>
    <w:rsid w:val="007E11B9"/>
    <w:rsid w:val="007E31D4"/>
    <w:rsid w:val="007E3CA9"/>
    <w:rsid w:val="007E46D7"/>
    <w:rsid w:val="007E5482"/>
    <w:rsid w:val="007E5B49"/>
    <w:rsid w:val="007E77F2"/>
    <w:rsid w:val="007F029D"/>
    <w:rsid w:val="007F0EA5"/>
    <w:rsid w:val="007F1B9B"/>
    <w:rsid w:val="007F2F58"/>
    <w:rsid w:val="007F470C"/>
    <w:rsid w:val="007F50D6"/>
    <w:rsid w:val="007F5337"/>
    <w:rsid w:val="007F5BE5"/>
    <w:rsid w:val="007F6340"/>
    <w:rsid w:val="007F7994"/>
    <w:rsid w:val="007F7CA2"/>
    <w:rsid w:val="008014CB"/>
    <w:rsid w:val="00801F95"/>
    <w:rsid w:val="00803B87"/>
    <w:rsid w:val="00804560"/>
    <w:rsid w:val="00805618"/>
    <w:rsid w:val="00807CE7"/>
    <w:rsid w:val="0081101E"/>
    <w:rsid w:val="00812649"/>
    <w:rsid w:val="00812C1A"/>
    <w:rsid w:val="00812E40"/>
    <w:rsid w:val="00820522"/>
    <w:rsid w:val="0082055F"/>
    <w:rsid w:val="008206C4"/>
    <w:rsid w:val="008211F6"/>
    <w:rsid w:val="00822219"/>
    <w:rsid w:val="00822E4B"/>
    <w:rsid w:val="0082391E"/>
    <w:rsid w:val="00830A30"/>
    <w:rsid w:val="00831326"/>
    <w:rsid w:val="0083263F"/>
    <w:rsid w:val="00832B69"/>
    <w:rsid w:val="00834820"/>
    <w:rsid w:val="00834D77"/>
    <w:rsid w:val="00835840"/>
    <w:rsid w:val="00836C0E"/>
    <w:rsid w:val="008405C3"/>
    <w:rsid w:val="008415D0"/>
    <w:rsid w:val="008425AC"/>
    <w:rsid w:val="00842835"/>
    <w:rsid w:val="00843F72"/>
    <w:rsid w:val="0084583C"/>
    <w:rsid w:val="0084654C"/>
    <w:rsid w:val="00847967"/>
    <w:rsid w:val="00847D98"/>
    <w:rsid w:val="00850836"/>
    <w:rsid w:val="00850FA3"/>
    <w:rsid w:val="00853177"/>
    <w:rsid w:val="00854066"/>
    <w:rsid w:val="00854457"/>
    <w:rsid w:val="0085473B"/>
    <w:rsid w:val="00855223"/>
    <w:rsid w:val="008554C0"/>
    <w:rsid w:val="0085586F"/>
    <w:rsid w:val="00855A74"/>
    <w:rsid w:val="00856B1F"/>
    <w:rsid w:val="00857630"/>
    <w:rsid w:val="00860357"/>
    <w:rsid w:val="00860BED"/>
    <w:rsid w:val="0086254B"/>
    <w:rsid w:val="00862D6F"/>
    <w:rsid w:val="008633EC"/>
    <w:rsid w:val="00865274"/>
    <w:rsid w:val="00866A8D"/>
    <w:rsid w:val="00867D98"/>
    <w:rsid w:val="008724BA"/>
    <w:rsid w:val="008729AD"/>
    <w:rsid w:val="00872CAB"/>
    <w:rsid w:val="0087386A"/>
    <w:rsid w:val="0087485A"/>
    <w:rsid w:val="00874BA1"/>
    <w:rsid w:val="00874C74"/>
    <w:rsid w:val="00874D57"/>
    <w:rsid w:val="00875DA4"/>
    <w:rsid w:val="008802A3"/>
    <w:rsid w:val="00880D80"/>
    <w:rsid w:val="00881D1A"/>
    <w:rsid w:val="00884713"/>
    <w:rsid w:val="00885448"/>
    <w:rsid w:val="008861A6"/>
    <w:rsid w:val="0088682A"/>
    <w:rsid w:val="008868F1"/>
    <w:rsid w:val="00886E54"/>
    <w:rsid w:val="0088728B"/>
    <w:rsid w:val="0089176D"/>
    <w:rsid w:val="00892C00"/>
    <w:rsid w:val="0089453F"/>
    <w:rsid w:val="00895140"/>
    <w:rsid w:val="008952F2"/>
    <w:rsid w:val="00896DE3"/>
    <w:rsid w:val="0089715C"/>
    <w:rsid w:val="008972CD"/>
    <w:rsid w:val="00897F9F"/>
    <w:rsid w:val="008A1EF8"/>
    <w:rsid w:val="008A299E"/>
    <w:rsid w:val="008A3BF1"/>
    <w:rsid w:val="008A59E6"/>
    <w:rsid w:val="008A73F8"/>
    <w:rsid w:val="008A7480"/>
    <w:rsid w:val="008A74CC"/>
    <w:rsid w:val="008B00C2"/>
    <w:rsid w:val="008B2B7C"/>
    <w:rsid w:val="008B2E2E"/>
    <w:rsid w:val="008B303C"/>
    <w:rsid w:val="008B419D"/>
    <w:rsid w:val="008B5858"/>
    <w:rsid w:val="008B60C6"/>
    <w:rsid w:val="008B6856"/>
    <w:rsid w:val="008C0D08"/>
    <w:rsid w:val="008C1A3B"/>
    <w:rsid w:val="008C3AFA"/>
    <w:rsid w:val="008C53A6"/>
    <w:rsid w:val="008D0191"/>
    <w:rsid w:val="008D2C77"/>
    <w:rsid w:val="008D4388"/>
    <w:rsid w:val="008D52A8"/>
    <w:rsid w:val="008D570B"/>
    <w:rsid w:val="008D6174"/>
    <w:rsid w:val="008D6E70"/>
    <w:rsid w:val="008D70F1"/>
    <w:rsid w:val="008D7CCD"/>
    <w:rsid w:val="008E04CE"/>
    <w:rsid w:val="008E1C53"/>
    <w:rsid w:val="008E3410"/>
    <w:rsid w:val="008E343E"/>
    <w:rsid w:val="008E39D7"/>
    <w:rsid w:val="008E3B78"/>
    <w:rsid w:val="008E4BC8"/>
    <w:rsid w:val="008E4DFD"/>
    <w:rsid w:val="008E608F"/>
    <w:rsid w:val="008E6403"/>
    <w:rsid w:val="008E6675"/>
    <w:rsid w:val="008F1055"/>
    <w:rsid w:val="008F14BD"/>
    <w:rsid w:val="008F3975"/>
    <w:rsid w:val="008F3BAE"/>
    <w:rsid w:val="008F5600"/>
    <w:rsid w:val="008F6210"/>
    <w:rsid w:val="008F7DA8"/>
    <w:rsid w:val="00900070"/>
    <w:rsid w:val="009005CA"/>
    <w:rsid w:val="00901A6C"/>
    <w:rsid w:val="00901FB1"/>
    <w:rsid w:val="00902500"/>
    <w:rsid w:val="009034A3"/>
    <w:rsid w:val="009052E0"/>
    <w:rsid w:val="00906976"/>
    <w:rsid w:val="00911590"/>
    <w:rsid w:val="009140A2"/>
    <w:rsid w:val="00914D11"/>
    <w:rsid w:val="00916705"/>
    <w:rsid w:val="00916CF1"/>
    <w:rsid w:val="00917805"/>
    <w:rsid w:val="00917B7E"/>
    <w:rsid w:val="00921AA1"/>
    <w:rsid w:val="00922295"/>
    <w:rsid w:val="00922A09"/>
    <w:rsid w:val="00923168"/>
    <w:rsid w:val="009240A3"/>
    <w:rsid w:val="009241CB"/>
    <w:rsid w:val="0092463C"/>
    <w:rsid w:val="0092622E"/>
    <w:rsid w:val="00927A41"/>
    <w:rsid w:val="00931293"/>
    <w:rsid w:val="00932A14"/>
    <w:rsid w:val="0093392A"/>
    <w:rsid w:val="00933EAA"/>
    <w:rsid w:val="00934EB7"/>
    <w:rsid w:val="00937A65"/>
    <w:rsid w:val="0094062D"/>
    <w:rsid w:val="00943F54"/>
    <w:rsid w:val="009443E7"/>
    <w:rsid w:val="00945813"/>
    <w:rsid w:val="00946391"/>
    <w:rsid w:val="009479D7"/>
    <w:rsid w:val="00951CF3"/>
    <w:rsid w:val="00951F53"/>
    <w:rsid w:val="00953C50"/>
    <w:rsid w:val="00961338"/>
    <w:rsid w:val="00962A7C"/>
    <w:rsid w:val="00963795"/>
    <w:rsid w:val="00964017"/>
    <w:rsid w:val="009641B2"/>
    <w:rsid w:val="00964A81"/>
    <w:rsid w:val="0096726B"/>
    <w:rsid w:val="0096793D"/>
    <w:rsid w:val="009702CD"/>
    <w:rsid w:val="009710B7"/>
    <w:rsid w:val="009748B0"/>
    <w:rsid w:val="00976F13"/>
    <w:rsid w:val="009800DC"/>
    <w:rsid w:val="00981D0C"/>
    <w:rsid w:val="00982126"/>
    <w:rsid w:val="0098250F"/>
    <w:rsid w:val="00985D43"/>
    <w:rsid w:val="00986D53"/>
    <w:rsid w:val="00987CB8"/>
    <w:rsid w:val="00987E0D"/>
    <w:rsid w:val="00987E3D"/>
    <w:rsid w:val="00991401"/>
    <w:rsid w:val="0099248E"/>
    <w:rsid w:val="00992958"/>
    <w:rsid w:val="00993538"/>
    <w:rsid w:val="00993B8B"/>
    <w:rsid w:val="00993F58"/>
    <w:rsid w:val="00994C91"/>
    <w:rsid w:val="009A0053"/>
    <w:rsid w:val="009A0947"/>
    <w:rsid w:val="009A0A4C"/>
    <w:rsid w:val="009A0A8E"/>
    <w:rsid w:val="009A2E68"/>
    <w:rsid w:val="009A4923"/>
    <w:rsid w:val="009A4994"/>
    <w:rsid w:val="009A4EF8"/>
    <w:rsid w:val="009A5822"/>
    <w:rsid w:val="009B0B1F"/>
    <w:rsid w:val="009B36C1"/>
    <w:rsid w:val="009C0308"/>
    <w:rsid w:val="009C0D30"/>
    <w:rsid w:val="009C0E72"/>
    <w:rsid w:val="009C12E1"/>
    <w:rsid w:val="009C1AF6"/>
    <w:rsid w:val="009C31C6"/>
    <w:rsid w:val="009C62A4"/>
    <w:rsid w:val="009C756E"/>
    <w:rsid w:val="009D01C5"/>
    <w:rsid w:val="009D6FBB"/>
    <w:rsid w:val="009E08C3"/>
    <w:rsid w:val="009E11C0"/>
    <w:rsid w:val="009E1BDB"/>
    <w:rsid w:val="009E48C5"/>
    <w:rsid w:val="009E6414"/>
    <w:rsid w:val="009E65E2"/>
    <w:rsid w:val="009E682B"/>
    <w:rsid w:val="009F05A3"/>
    <w:rsid w:val="009F2C83"/>
    <w:rsid w:val="009F484C"/>
    <w:rsid w:val="009F48DA"/>
    <w:rsid w:val="009F4FE3"/>
    <w:rsid w:val="009F5B0C"/>
    <w:rsid w:val="00A00933"/>
    <w:rsid w:val="00A03201"/>
    <w:rsid w:val="00A0328F"/>
    <w:rsid w:val="00A04F2D"/>
    <w:rsid w:val="00A0558F"/>
    <w:rsid w:val="00A06B25"/>
    <w:rsid w:val="00A074D7"/>
    <w:rsid w:val="00A074DA"/>
    <w:rsid w:val="00A10AD6"/>
    <w:rsid w:val="00A1135E"/>
    <w:rsid w:val="00A1205A"/>
    <w:rsid w:val="00A12FFF"/>
    <w:rsid w:val="00A133EC"/>
    <w:rsid w:val="00A15056"/>
    <w:rsid w:val="00A15672"/>
    <w:rsid w:val="00A20C03"/>
    <w:rsid w:val="00A22B45"/>
    <w:rsid w:val="00A22F8E"/>
    <w:rsid w:val="00A26F0B"/>
    <w:rsid w:val="00A323FE"/>
    <w:rsid w:val="00A32DD6"/>
    <w:rsid w:val="00A3352D"/>
    <w:rsid w:val="00A34329"/>
    <w:rsid w:val="00A3563E"/>
    <w:rsid w:val="00A36290"/>
    <w:rsid w:val="00A40162"/>
    <w:rsid w:val="00A40865"/>
    <w:rsid w:val="00A41F07"/>
    <w:rsid w:val="00A42067"/>
    <w:rsid w:val="00A4230F"/>
    <w:rsid w:val="00A43203"/>
    <w:rsid w:val="00A4482C"/>
    <w:rsid w:val="00A452CD"/>
    <w:rsid w:val="00A45B5D"/>
    <w:rsid w:val="00A4608D"/>
    <w:rsid w:val="00A468B6"/>
    <w:rsid w:val="00A468CD"/>
    <w:rsid w:val="00A46C23"/>
    <w:rsid w:val="00A50098"/>
    <w:rsid w:val="00A50EA4"/>
    <w:rsid w:val="00A51288"/>
    <w:rsid w:val="00A518CC"/>
    <w:rsid w:val="00A53014"/>
    <w:rsid w:val="00A535FF"/>
    <w:rsid w:val="00A5469C"/>
    <w:rsid w:val="00A55672"/>
    <w:rsid w:val="00A55EBC"/>
    <w:rsid w:val="00A564C6"/>
    <w:rsid w:val="00A570C4"/>
    <w:rsid w:val="00A57459"/>
    <w:rsid w:val="00A6028E"/>
    <w:rsid w:val="00A60B46"/>
    <w:rsid w:val="00A6142A"/>
    <w:rsid w:val="00A61B3D"/>
    <w:rsid w:val="00A61D6D"/>
    <w:rsid w:val="00A6320A"/>
    <w:rsid w:val="00A63983"/>
    <w:rsid w:val="00A63BD8"/>
    <w:rsid w:val="00A6767A"/>
    <w:rsid w:val="00A70FFD"/>
    <w:rsid w:val="00A75264"/>
    <w:rsid w:val="00A754C4"/>
    <w:rsid w:val="00A80524"/>
    <w:rsid w:val="00A80850"/>
    <w:rsid w:val="00A809BD"/>
    <w:rsid w:val="00A8340A"/>
    <w:rsid w:val="00A85368"/>
    <w:rsid w:val="00A87FC4"/>
    <w:rsid w:val="00A93B97"/>
    <w:rsid w:val="00A966D1"/>
    <w:rsid w:val="00A9762B"/>
    <w:rsid w:val="00AA132A"/>
    <w:rsid w:val="00AA24A0"/>
    <w:rsid w:val="00AA519F"/>
    <w:rsid w:val="00AA5305"/>
    <w:rsid w:val="00AA5B99"/>
    <w:rsid w:val="00AA65EF"/>
    <w:rsid w:val="00AB1D14"/>
    <w:rsid w:val="00AB30A6"/>
    <w:rsid w:val="00AB3CAD"/>
    <w:rsid w:val="00AB45D3"/>
    <w:rsid w:val="00AB53B3"/>
    <w:rsid w:val="00AB582A"/>
    <w:rsid w:val="00AB5BF7"/>
    <w:rsid w:val="00AC0087"/>
    <w:rsid w:val="00AC1FDB"/>
    <w:rsid w:val="00AC3562"/>
    <w:rsid w:val="00AC3C5E"/>
    <w:rsid w:val="00AC3CE2"/>
    <w:rsid w:val="00AC5190"/>
    <w:rsid w:val="00AC6F6F"/>
    <w:rsid w:val="00AD37E3"/>
    <w:rsid w:val="00AD3AA6"/>
    <w:rsid w:val="00AD483D"/>
    <w:rsid w:val="00AD5760"/>
    <w:rsid w:val="00AD7110"/>
    <w:rsid w:val="00AE08E8"/>
    <w:rsid w:val="00AE1737"/>
    <w:rsid w:val="00AE2387"/>
    <w:rsid w:val="00AE32FE"/>
    <w:rsid w:val="00AE3DB7"/>
    <w:rsid w:val="00AE3E6B"/>
    <w:rsid w:val="00AE439E"/>
    <w:rsid w:val="00AE78A0"/>
    <w:rsid w:val="00AE78AA"/>
    <w:rsid w:val="00AF0146"/>
    <w:rsid w:val="00AF1DE0"/>
    <w:rsid w:val="00AF200B"/>
    <w:rsid w:val="00AF3C7D"/>
    <w:rsid w:val="00AF4147"/>
    <w:rsid w:val="00AF4A52"/>
    <w:rsid w:val="00AF5A36"/>
    <w:rsid w:val="00AF6830"/>
    <w:rsid w:val="00AF6AF0"/>
    <w:rsid w:val="00AF75DD"/>
    <w:rsid w:val="00AF7CC0"/>
    <w:rsid w:val="00B0131C"/>
    <w:rsid w:val="00B01484"/>
    <w:rsid w:val="00B01DEA"/>
    <w:rsid w:val="00B04B2E"/>
    <w:rsid w:val="00B0608F"/>
    <w:rsid w:val="00B076FB"/>
    <w:rsid w:val="00B07B39"/>
    <w:rsid w:val="00B11A65"/>
    <w:rsid w:val="00B1210B"/>
    <w:rsid w:val="00B1308A"/>
    <w:rsid w:val="00B13C2B"/>
    <w:rsid w:val="00B13C65"/>
    <w:rsid w:val="00B14BE2"/>
    <w:rsid w:val="00B15627"/>
    <w:rsid w:val="00B15B77"/>
    <w:rsid w:val="00B173C5"/>
    <w:rsid w:val="00B17F08"/>
    <w:rsid w:val="00B2014C"/>
    <w:rsid w:val="00B20DBC"/>
    <w:rsid w:val="00B22947"/>
    <w:rsid w:val="00B22D85"/>
    <w:rsid w:val="00B23BF3"/>
    <w:rsid w:val="00B23C57"/>
    <w:rsid w:val="00B23CA1"/>
    <w:rsid w:val="00B23D24"/>
    <w:rsid w:val="00B26416"/>
    <w:rsid w:val="00B275D2"/>
    <w:rsid w:val="00B27B14"/>
    <w:rsid w:val="00B30EAB"/>
    <w:rsid w:val="00B3172E"/>
    <w:rsid w:val="00B31DC9"/>
    <w:rsid w:val="00B329C9"/>
    <w:rsid w:val="00B346FB"/>
    <w:rsid w:val="00B34C5B"/>
    <w:rsid w:val="00B3501F"/>
    <w:rsid w:val="00B37090"/>
    <w:rsid w:val="00B41305"/>
    <w:rsid w:val="00B41683"/>
    <w:rsid w:val="00B41916"/>
    <w:rsid w:val="00B42FFD"/>
    <w:rsid w:val="00B44E3F"/>
    <w:rsid w:val="00B46E48"/>
    <w:rsid w:val="00B50F05"/>
    <w:rsid w:val="00B52774"/>
    <w:rsid w:val="00B53A2B"/>
    <w:rsid w:val="00B53A49"/>
    <w:rsid w:val="00B56AA1"/>
    <w:rsid w:val="00B57DB7"/>
    <w:rsid w:val="00B57EAE"/>
    <w:rsid w:val="00B60547"/>
    <w:rsid w:val="00B60E49"/>
    <w:rsid w:val="00B62059"/>
    <w:rsid w:val="00B62240"/>
    <w:rsid w:val="00B62BD6"/>
    <w:rsid w:val="00B658EE"/>
    <w:rsid w:val="00B65E06"/>
    <w:rsid w:val="00B6644A"/>
    <w:rsid w:val="00B670BF"/>
    <w:rsid w:val="00B6782E"/>
    <w:rsid w:val="00B70B7E"/>
    <w:rsid w:val="00B71D16"/>
    <w:rsid w:val="00B71F6A"/>
    <w:rsid w:val="00B72D77"/>
    <w:rsid w:val="00B74593"/>
    <w:rsid w:val="00B75140"/>
    <w:rsid w:val="00B753E5"/>
    <w:rsid w:val="00B75EC2"/>
    <w:rsid w:val="00B76256"/>
    <w:rsid w:val="00B766A0"/>
    <w:rsid w:val="00B76BF2"/>
    <w:rsid w:val="00B76EEA"/>
    <w:rsid w:val="00B77F7B"/>
    <w:rsid w:val="00B84A55"/>
    <w:rsid w:val="00B84E6A"/>
    <w:rsid w:val="00B901CD"/>
    <w:rsid w:val="00B90520"/>
    <w:rsid w:val="00B908D7"/>
    <w:rsid w:val="00B91529"/>
    <w:rsid w:val="00B925A6"/>
    <w:rsid w:val="00B92944"/>
    <w:rsid w:val="00B92FA7"/>
    <w:rsid w:val="00B967D2"/>
    <w:rsid w:val="00B970AE"/>
    <w:rsid w:val="00BA027A"/>
    <w:rsid w:val="00BA055F"/>
    <w:rsid w:val="00BA15CA"/>
    <w:rsid w:val="00BA1973"/>
    <w:rsid w:val="00BA2C37"/>
    <w:rsid w:val="00BA644B"/>
    <w:rsid w:val="00BA6892"/>
    <w:rsid w:val="00BA73A4"/>
    <w:rsid w:val="00BA7B67"/>
    <w:rsid w:val="00BB2222"/>
    <w:rsid w:val="00BB2C88"/>
    <w:rsid w:val="00BB456F"/>
    <w:rsid w:val="00BB5205"/>
    <w:rsid w:val="00BB5C6A"/>
    <w:rsid w:val="00BB66F6"/>
    <w:rsid w:val="00BC0063"/>
    <w:rsid w:val="00BC008C"/>
    <w:rsid w:val="00BC175C"/>
    <w:rsid w:val="00BC274D"/>
    <w:rsid w:val="00BC4A03"/>
    <w:rsid w:val="00BC4A6E"/>
    <w:rsid w:val="00BD1B3A"/>
    <w:rsid w:val="00BD1C4D"/>
    <w:rsid w:val="00BD2140"/>
    <w:rsid w:val="00BD3388"/>
    <w:rsid w:val="00BD4015"/>
    <w:rsid w:val="00BD4190"/>
    <w:rsid w:val="00BD430A"/>
    <w:rsid w:val="00BD487B"/>
    <w:rsid w:val="00BD48A6"/>
    <w:rsid w:val="00BD54CF"/>
    <w:rsid w:val="00BD64D9"/>
    <w:rsid w:val="00BD7170"/>
    <w:rsid w:val="00BE27F9"/>
    <w:rsid w:val="00BE3455"/>
    <w:rsid w:val="00BE42AE"/>
    <w:rsid w:val="00BE6229"/>
    <w:rsid w:val="00BF0B6D"/>
    <w:rsid w:val="00BF1D48"/>
    <w:rsid w:val="00BF2CFE"/>
    <w:rsid w:val="00BF3136"/>
    <w:rsid w:val="00BF31C6"/>
    <w:rsid w:val="00BF3316"/>
    <w:rsid w:val="00C00FA8"/>
    <w:rsid w:val="00C03557"/>
    <w:rsid w:val="00C03888"/>
    <w:rsid w:val="00C0393A"/>
    <w:rsid w:val="00C0426C"/>
    <w:rsid w:val="00C10168"/>
    <w:rsid w:val="00C107A7"/>
    <w:rsid w:val="00C1083D"/>
    <w:rsid w:val="00C10E75"/>
    <w:rsid w:val="00C10F00"/>
    <w:rsid w:val="00C12417"/>
    <w:rsid w:val="00C1248B"/>
    <w:rsid w:val="00C1298A"/>
    <w:rsid w:val="00C14A73"/>
    <w:rsid w:val="00C15B06"/>
    <w:rsid w:val="00C16FC0"/>
    <w:rsid w:val="00C20679"/>
    <w:rsid w:val="00C20DBC"/>
    <w:rsid w:val="00C21415"/>
    <w:rsid w:val="00C2209C"/>
    <w:rsid w:val="00C22892"/>
    <w:rsid w:val="00C22E8A"/>
    <w:rsid w:val="00C2314B"/>
    <w:rsid w:val="00C25621"/>
    <w:rsid w:val="00C309C2"/>
    <w:rsid w:val="00C30C2F"/>
    <w:rsid w:val="00C3344E"/>
    <w:rsid w:val="00C34342"/>
    <w:rsid w:val="00C3497A"/>
    <w:rsid w:val="00C35734"/>
    <w:rsid w:val="00C360E6"/>
    <w:rsid w:val="00C3679A"/>
    <w:rsid w:val="00C4274F"/>
    <w:rsid w:val="00C444CF"/>
    <w:rsid w:val="00C447E4"/>
    <w:rsid w:val="00C44B61"/>
    <w:rsid w:val="00C45E59"/>
    <w:rsid w:val="00C46633"/>
    <w:rsid w:val="00C46F5E"/>
    <w:rsid w:val="00C47460"/>
    <w:rsid w:val="00C4786B"/>
    <w:rsid w:val="00C5026C"/>
    <w:rsid w:val="00C51FF5"/>
    <w:rsid w:val="00C523C8"/>
    <w:rsid w:val="00C527A1"/>
    <w:rsid w:val="00C534CB"/>
    <w:rsid w:val="00C5360F"/>
    <w:rsid w:val="00C54D6F"/>
    <w:rsid w:val="00C54E2B"/>
    <w:rsid w:val="00C54E9D"/>
    <w:rsid w:val="00C605C9"/>
    <w:rsid w:val="00C612AB"/>
    <w:rsid w:val="00C614D7"/>
    <w:rsid w:val="00C61EE1"/>
    <w:rsid w:val="00C63A64"/>
    <w:rsid w:val="00C646E2"/>
    <w:rsid w:val="00C67373"/>
    <w:rsid w:val="00C676DD"/>
    <w:rsid w:val="00C700B5"/>
    <w:rsid w:val="00C70453"/>
    <w:rsid w:val="00C70712"/>
    <w:rsid w:val="00C7085C"/>
    <w:rsid w:val="00C76F70"/>
    <w:rsid w:val="00C7719A"/>
    <w:rsid w:val="00C82B0E"/>
    <w:rsid w:val="00C83ED4"/>
    <w:rsid w:val="00C850C4"/>
    <w:rsid w:val="00C85673"/>
    <w:rsid w:val="00C85F54"/>
    <w:rsid w:val="00C86DBA"/>
    <w:rsid w:val="00C86EBC"/>
    <w:rsid w:val="00C957D3"/>
    <w:rsid w:val="00C95B26"/>
    <w:rsid w:val="00C96897"/>
    <w:rsid w:val="00C9722E"/>
    <w:rsid w:val="00C97F1A"/>
    <w:rsid w:val="00CA2451"/>
    <w:rsid w:val="00CA2872"/>
    <w:rsid w:val="00CA2B87"/>
    <w:rsid w:val="00CA33CF"/>
    <w:rsid w:val="00CA4F5F"/>
    <w:rsid w:val="00CA654B"/>
    <w:rsid w:val="00CB09B7"/>
    <w:rsid w:val="00CB1474"/>
    <w:rsid w:val="00CB26B8"/>
    <w:rsid w:val="00CB3253"/>
    <w:rsid w:val="00CB50A4"/>
    <w:rsid w:val="00CC45DA"/>
    <w:rsid w:val="00CC6617"/>
    <w:rsid w:val="00CC6A0E"/>
    <w:rsid w:val="00CD2262"/>
    <w:rsid w:val="00CD2482"/>
    <w:rsid w:val="00CD3ABF"/>
    <w:rsid w:val="00CD3BC7"/>
    <w:rsid w:val="00CD6B64"/>
    <w:rsid w:val="00CD6D6D"/>
    <w:rsid w:val="00CD7D13"/>
    <w:rsid w:val="00CE1661"/>
    <w:rsid w:val="00CE3571"/>
    <w:rsid w:val="00CE4A7C"/>
    <w:rsid w:val="00CE4D15"/>
    <w:rsid w:val="00CE563B"/>
    <w:rsid w:val="00CE572E"/>
    <w:rsid w:val="00CE6973"/>
    <w:rsid w:val="00CE6D15"/>
    <w:rsid w:val="00CE7E84"/>
    <w:rsid w:val="00CF0195"/>
    <w:rsid w:val="00CF0D7D"/>
    <w:rsid w:val="00CF20A5"/>
    <w:rsid w:val="00CF2248"/>
    <w:rsid w:val="00CF6E6B"/>
    <w:rsid w:val="00D0008D"/>
    <w:rsid w:val="00D01157"/>
    <w:rsid w:val="00D01CEC"/>
    <w:rsid w:val="00D020D7"/>
    <w:rsid w:val="00D02660"/>
    <w:rsid w:val="00D03179"/>
    <w:rsid w:val="00D055D9"/>
    <w:rsid w:val="00D0585F"/>
    <w:rsid w:val="00D05D4D"/>
    <w:rsid w:val="00D066F4"/>
    <w:rsid w:val="00D06977"/>
    <w:rsid w:val="00D0774F"/>
    <w:rsid w:val="00D11A9F"/>
    <w:rsid w:val="00D11B11"/>
    <w:rsid w:val="00D11B38"/>
    <w:rsid w:val="00D12332"/>
    <w:rsid w:val="00D12A06"/>
    <w:rsid w:val="00D12D6E"/>
    <w:rsid w:val="00D15824"/>
    <w:rsid w:val="00D15BEE"/>
    <w:rsid w:val="00D17C86"/>
    <w:rsid w:val="00D21F2C"/>
    <w:rsid w:val="00D235F8"/>
    <w:rsid w:val="00D237F2"/>
    <w:rsid w:val="00D23FB9"/>
    <w:rsid w:val="00D24174"/>
    <w:rsid w:val="00D2720B"/>
    <w:rsid w:val="00D312F0"/>
    <w:rsid w:val="00D33173"/>
    <w:rsid w:val="00D3568A"/>
    <w:rsid w:val="00D3630A"/>
    <w:rsid w:val="00D364CF"/>
    <w:rsid w:val="00D36993"/>
    <w:rsid w:val="00D369F7"/>
    <w:rsid w:val="00D4094C"/>
    <w:rsid w:val="00D40A1D"/>
    <w:rsid w:val="00D40C19"/>
    <w:rsid w:val="00D421BF"/>
    <w:rsid w:val="00D427D9"/>
    <w:rsid w:val="00D4346E"/>
    <w:rsid w:val="00D45CF8"/>
    <w:rsid w:val="00D4616C"/>
    <w:rsid w:val="00D53260"/>
    <w:rsid w:val="00D54BCB"/>
    <w:rsid w:val="00D556AF"/>
    <w:rsid w:val="00D55EAD"/>
    <w:rsid w:val="00D56541"/>
    <w:rsid w:val="00D572F8"/>
    <w:rsid w:val="00D60035"/>
    <w:rsid w:val="00D60280"/>
    <w:rsid w:val="00D610D4"/>
    <w:rsid w:val="00D61BB7"/>
    <w:rsid w:val="00D6366D"/>
    <w:rsid w:val="00D644E2"/>
    <w:rsid w:val="00D646D9"/>
    <w:rsid w:val="00D6483D"/>
    <w:rsid w:val="00D649E0"/>
    <w:rsid w:val="00D672F1"/>
    <w:rsid w:val="00D70B1C"/>
    <w:rsid w:val="00D726F7"/>
    <w:rsid w:val="00D72ADE"/>
    <w:rsid w:val="00D7324C"/>
    <w:rsid w:val="00D7481E"/>
    <w:rsid w:val="00D75133"/>
    <w:rsid w:val="00D76939"/>
    <w:rsid w:val="00D769CD"/>
    <w:rsid w:val="00D77AF4"/>
    <w:rsid w:val="00D8019B"/>
    <w:rsid w:val="00D80BEA"/>
    <w:rsid w:val="00D80D99"/>
    <w:rsid w:val="00D81538"/>
    <w:rsid w:val="00D81939"/>
    <w:rsid w:val="00D82442"/>
    <w:rsid w:val="00D837C1"/>
    <w:rsid w:val="00D87C1C"/>
    <w:rsid w:val="00D87C3B"/>
    <w:rsid w:val="00D9119E"/>
    <w:rsid w:val="00D917A5"/>
    <w:rsid w:val="00D92294"/>
    <w:rsid w:val="00D92FA8"/>
    <w:rsid w:val="00D961C7"/>
    <w:rsid w:val="00D97A44"/>
    <w:rsid w:val="00DA1EAB"/>
    <w:rsid w:val="00DA2366"/>
    <w:rsid w:val="00DA37FD"/>
    <w:rsid w:val="00DA38FC"/>
    <w:rsid w:val="00DA5854"/>
    <w:rsid w:val="00DB1FAF"/>
    <w:rsid w:val="00DB256D"/>
    <w:rsid w:val="00DB4F6F"/>
    <w:rsid w:val="00DB6D4C"/>
    <w:rsid w:val="00DC03A9"/>
    <w:rsid w:val="00DC0430"/>
    <w:rsid w:val="00DC0781"/>
    <w:rsid w:val="00DC19C9"/>
    <w:rsid w:val="00DC2028"/>
    <w:rsid w:val="00DC253D"/>
    <w:rsid w:val="00DC5138"/>
    <w:rsid w:val="00DD0583"/>
    <w:rsid w:val="00DD09D7"/>
    <w:rsid w:val="00DD11EB"/>
    <w:rsid w:val="00DD279E"/>
    <w:rsid w:val="00DD2B54"/>
    <w:rsid w:val="00DD2E76"/>
    <w:rsid w:val="00DD39DE"/>
    <w:rsid w:val="00DD3C3F"/>
    <w:rsid w:val="00DD4B0E"/>
    <w:rsid w:val="00DD76F1"/>
    <w:rsid w:val="00DE060C"/>
    <w:rsid w:val="00DE079E"/>
    <w:rsid w:val="00DE3B1D"/>
    <w:rsid w:val="00DE3B77"/>
    <w:rsid w:val="00DE3CA3"/>
    <w:rsid w:val="00DE406C"/>
    <w:rsid w:val="00DE5959"/>
    <w:rsid w:val="00DE6611"/>
    <w:rsid w:val="00DF12A2"/>
    <w:rsid w:val="00DF1894"/>
    <w:rsid w:val="00DF1DD3"/>
    <w:rsid w:val="00DF5681"/>
    <w:rsid w:val="00DF6383"/>
    <w:rsid w:val="00DF704F"/>
    <w:rsid w:val="00E0093D"/>
    <w:rsid w:val="00E00BE6"/>
    <w:rsid w:val="00E02B12"/>
    <w:rsid w:val="00E04A3B"/>
    <w:rsid w:val="00E04FBE"/>
    <w:rsid w:val="00E06075"/>
    <w:rsid w:val="00E071F8"/>
    <w:rsid w:val="00E0761E"/>
    <w:rsid w:val="00E10418"/>
    <w:rsid w:val="00E1062D"/>
    <w:rsid w:val="00E12FB0"/>
    <w:rsid w:val="00E134E2"/>
    <w:rsid w:val="00E14ACA"/>
    <w:rsid w:val="00E14C93"/>
    <w:rsid w:val="00E15EB4"/>
    <w:rsid w:val="00E161A5"/>
    <w:rsid w:val="00E16935"/>
    <w:rsid w:val="00E2050F"/>
    <w:rsid w:val="00E20771"/>
    <w:rsid w:val="00E22A12"/>
    <w:rsid w:val="00E22B9C"/>
    <w:rsid w:val="00E235A8"/>
    <w:rsid w:val="00E25724"/>
    <w:rsid w:val="00E262F5"/>
    <w:rsid w:val="00E26464"/>
    <w:rsid w:val="00E26481"/>
    <w:rsid w:val="00E27690"/>
    <w:rsid w:val="00E305D5"/>
    <w:rsid w:val="00E30C51"/>
    <w:rsid w:val="00E34A92"/>
    <w:rsid w:val="00E35318"/>
    <w:rsid w:val="00E35548"/>
    <w:rsid w:val="00E35750"/>
    <w:rsid w:val="00E35DC4"/>
    <w:rsid w:val="00E41F26"/>
    <w:rsid w:val="00E438F5"/>
    <w:rsid w:val="00E43DA0"/>
    <w:rsid w:val="00E508D1"/>
    <w:rsid w:val="00E523F6"/>
    <w:rsid w:val="00E53C22"/>
    <w:rsid w:val="00E549C6"/>
    <w:rsid w:val="00E56524"/>
    <w:rsid w:val="00E57371"/>
    <w:rsid w:val="00E57B6A"/>
    <w:rsid w:val="00E603FA"/>
    <w:rsid w:val="00E60C73"/>
    <w:rsid w:val="00E632E9"/>
    <w:rsid w:val="00E63DC4"/>
    <w:rsid w:val="00E65ACF"/>
    <w:rsid w:val="00E7156A"/>
    <w:rsid w:val="00E7261F"/>
    <w:rsid w:val="00E72853"/>
    <w:rsid w:val="00E72F03"/>
    <w:rsid w:val="00E735EA"/>
    <w:rsid w:val="00E73DD5"/>
    <w:rsid w:val="00E740DD"/>
    <w:rsid w:val="00E751EA"/>
    <w:rsid w:val="00E75225"/>
    <w:rsid w:val="00E756DD"/>
    <w:rsid w:val="00E765C3"/>
    <w:rsid w:val="00E76E54"/>
    <w:rsid w:val="00E80F34"/>
    <w:rsid w:val="00E810DC"/>
    <w:rsid w:val="00E81784"/>
    <w:rsid w:val="00E81CE5"/>
    <w:rsid w:val="00E8284C"/>
    <w:rsid w:val="00E8379E"/>
    <w:rsid w:val="00E863B5"/>
    <w:rsid w:val="00E87967"/>
    <w:rsid w:val="00E9041D"/>
    <w:rsid w:val="00E90A71"/>
    <w:rsid w:val="00E91972"/>
    <w:rsid w:val="00E91996"/>
    <w:rsid w:val="00E91A65"/>
    <w:rsid w:val="00E91AA3"/>
    <w:rsid w:val="00E92C5B"/>
    <w:rsid w:val="00E9334D"/>
    <w:rsid w:val="00E938AB"/>
    <w:rsid w:val="00E95ED5"/>
    <w:rsid w:val="00E96FF8"/>
    <w:rsid w:val="00EA000B"/>
    <w:rsid w:val="00EA1358"/>
    <w:rsid w:val="00EA2854"/>
    <w:rsid w:val="00EA2ED5"/>
    <w:rsid w:val="00EA51B5"/>
    <w:rsid w:val="00EA6A5B"/>
    <w:rsid w:val="00EB061D"/>
    <w:rsid w:val="00EB0C62"/>
    <w:rsid w:val="00EB21A1"/>
    <w:rsid w:val="00EB6793"/>
    <w:rsid w:val="00EC050D"/>
    <w:rsid w:val="00EC081A"/>
    <w:rsid w:val="00EC0FA0"/>
    <w:rsid w:val="00EC2B84"/>
    <w:rsid w:val="00EC41FA"/>
    <w:rsid w:val="00EC421F"/>
    <w:rsid w:val="00EC460B"/>
    <w:rsid w:val="00EC5BFD"/>
    <w:rsid w:val="00ED0000"/>
    <w:rsid w:val="00ED0A16"/>
    <w:rsid w:val="00ED0D32"/>
    <w:rsid w:val="00ED1003"/>
    <w:rsid w:val="00ED50AF"/>
    <w:rsid w:val="00ED5667"/>
    <w:rsid w:val="00ED7A49"/>
    <w:rsid w:val="00EE08A3"/>
    <w:rsid w:val="00EE0A4D"/>
    <w:rsid w:val="00EE210B"/>
    <w:rsid w:val="00EE24DD"/>
    <w:rsid w:val="00EE273C"/>
    <w:rsid w:val="00EE2C26"/>
    <w:rsid w:val="00EE4661"/>
    <w:rsid w:val="00EE55E4"/>
    <w:rsid w:val="00EE55EF"/>
    <w:rsid w:val="00EF0D82"/>
    <w:rsid w:val="00EF376D"/>
    <w:rsid w:val="00EF3BF0"/>
    <w:rsid w:val="00EF53C3"/>
    <w:rsid w:val="00EF59F2"/>
    <w:rsid w:val="00EF7405"/>
    <w:rsid w:val="00EF7629"/>
    <w:rsid w:val="00EF7CD6"/>
    <w:rsid w:val="00F04603"/>
    <w:rsid w:val="00F062AB"/>
    <w:rsid w:val="00F0652F"/>
    <w:rsid w:val="00F075FE"/>
    <w:rsid w:val="00F11760"/>
    <w:rsid w:val="00F13AD7"/>
    <w:rsid w:val="00F144E3"/>
    <w:rsid w:val="00F14AF2"/>
    <w:rsid w:val="00F1534E"/>
    <w:rsid w:val="00F15F93"/>
    <w:rsid w:val="00F17262"/>
    <w:rsid w:val="00F20B07"/>
    <w:rsid w:val="00F216BB"/>
    <w:rsid w:val="00F21B6F"/>
    <w:rsid w:val="00F21E9D"/>
    <w:rsid w:val="00F22B3D"/>
    <w:rsid w:val="00F2355D"/>
    <w:rsid w:val="00F23AE4"/>
    <w:rsid w:val="00F262CE"/>
    <w:rsid w:val="00F26650"/>
    <w:rsid w:val="00F26AF1"/>
    <w:rsid w:val="00F27B54"/>
    <w:rsid w:val="00F32826"/>
    <w:rsid w:val="00F34619"/>
    <w:rsid w:val="00F36923"/>
    <w:rsid w:val="00F3721C"/>
    <w:rsid w:val="00F37FD5"/>
    <w:rsid w:val="00F40FFA"/>
    <w:rsid w:val="00F41401"/>
    <w:rsid w:val="00F419CC"/>
    <w:rsid w:val="00F41E4F"/>
    <w:rsid w:val="00F44D79"/>
    <w:rsid w:val="00F45017"/>
    <w:rsid w:val="00F4634E"/>
    <w:rsid w:val="00F47792"/>
    <w:rsid w:val="00F503D5"/>
    <w:rsid w:val="00F519C8"/>
    <w:rsid w:val="00F52204"/>
    <w:rsid w:val="00F53104"/>
    <w:rsid w:val="00F5389F"/>
    <w:rsid w:val="00F54E60"/>
    <w:rsid w:val="00F54EE5"/>
    <w:rsid w:val="00F55BD5"/>
    <w:rsid w:val="00F615C9"/>
    <w:rsid w:val="00F65066"/>
    <w:rsid w:val="00F65138"/>
    <w:rsid w:val="00F652DD"/>
    <w:rsid w:val="00F6567A"/>
    <w:rsid w:val="00F671F1"/>
    <w:rsid w:val="00F67355"/>
    <w:rsid w:val="00F71081"/>
    <w:rsid w:val="00F716CA"/>
    <w:rsid w:val="00F716FD"/>
    <w:rsid w:val="00F71B14"/>
    <w:rsid w:val="00F741F9"/>
    <w:rsid w:val="00F76E4D"/>
    <w:rsid w:val="00F830B6"/>
    <w:rsid w:val="00F841C4"/>
    <w:rsid w:val="00F8524C"/>
    <w:rsid w:val="00F85949"/>
    <w:rsid w:val="00F85B25"/>
    <w:rsid w:val="00F867BE"/>
    <w:rsid w:val="00F86E28"/>
    <w:rsid w:val="00F90166"/>
    <w:rsid w:val="00F912A7"/>
    <w:rsid w:val="00F93807"/>
    <w:rsid w:val="00FA0928"/>
    <w:rsid w:val="00FA0A8D"/>
    <w:rsid w:val="00FA3C15"/>
    <w:rsid w:val="00FA4BC8"/>
    <w:rsid w:val="00FA4F2E"/>
    <w:rsid w:val="00FA5EC5"/>
    <w:rsid w:val="00FA6B40"/>
    <w:rsid w:val="00FB0A02"/>
    <w:rsid w:val="00FB1C01"/>
    <w:rsid w:val="00FB3251"/>
    <w:rsid w:val="00FB3BBB"/>
    <w:rsid w:val="00FC082C"/>
    <w:rsid w:val="00FC1FBB"/>
    <w:rsid w:val="00FC42DF"/>
    <w:rsid w:val="00FC4823"/>
    <w:rsid w:val="00FC4D80"/>
    <w:rsid w:val="00FC681A"/>
    <w:rsid w:val="00FC6934"/>
    <w:rsid w:val="00FD04B6"/>
    <w:rsid w:val="00FD0919"/>
    <w:rsid w:val="00FD1AB8"/>
    <w:rsid w:val="00FD4197"/>
    <w:rsid w:val="00FD54BE"/>
    <w:rsid w:val="00FD587C"/>
    <w:rsid w:val="00FD66CF"/>
    <w:rsid w:val="00FD7CE6"/>
    <w:rsid w:val="00FE03F4"/>
    <w:rsid w:val="00FE16CC"/>
    <w:rsid w:val="00FE2C8D"/>
    <w:rsid w:val="00FE428B"/>
    <w:rsid w:val="00FE478B"/>
    <w:rsid w:val="00FE4F80"/>
    <w:rsid w:val="00FE6D12"/>
    <w:rsid w:val="00FF01ED"/>
    <w:rsid w:val="00FF3B67"/>
    <w:rsid w:val="00FF4416"/>
    <w:rsid w:val="00FF4F82"/>
    <w:rsid w:val="00FF5EFC"/>
    <w:rsid w:val="00FF672D"/>
    <w:rsid w:val="00FF6AFD"/>
    <w:rsid w:val="00FF6CA5"/>
    <w:rsid w:val="00FF6E15"/>
    <w:rsid w:val="00FF6FA9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rokecolor="none [1951]">
      <v:stroke endarrow="block" color="none [1951]"/>
    </o:shapedefaults>
    <o:shapelayout v:ext="edit">
      <o:idmap v:ext="edit" data="2"/>
    </o:shapelayout>
  </w:shapeDefaults>
  <w:doNotEmbedSmartTags/>
  <w:decimalSymbol w:val=","/>
  <w:listSeparator w:val=";"/>
  <w14:docId w14:val="5880CEBF"/>
  <w15:docId w15:val="{CE8F7D8E-E816-4E75-B338-13A190D1D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41C3"/>
    <w:pPr>
      <w:jc w:val="both"/>
    </w:pPr>
    <w:rPr>
      <w:rFonts w:asciiTheme="minorHAnsi" w:hAnsiTheme="minorHAnsi"/>
      <w:sz w:val="22"/>
      <w:szCs w:val="24"/>
      <w:lang w:eastAsia="zh-CN"/>
    </w:rPr>
  </w:style>
  <w:style w:type="paragraph" w:styleId="Heading1">
    <w:name w:val="heading 1"/>
    <w:basedOn w:val="Normal"/>
    <w:next w:val="Normal"/>
    <w:qFormat/>
    <w:rsid w:val="00A50EA4"/>
    <w:pPr>
      <w:keepNext/>
      <w:numPr>
        <w:numId w:val="1"/>
      </w:numPr>
      <w:pBdr>
        <w:top w:val="none" w:sz="0" w:space="0" w:color="000000"/>
        <w:left w:val="none" w:sz="0" w:space="0" w:color="000000"/>
        <w:bottom w:val="single" w:sz="12" w:space="1" w:color="558ED5"/>
        <w:right w:val="none" w:sz="0" w:space="0" w:color="000000"/>
      </w:pBdr>
      <w:spacing w:before="80" w:after="40"/>
      <w:outlineLvl w:val="0"/>
    </w:pPr>
    <w:rPr>
      <w:b/>
      <w:caps/>
      <w:color w:val="17365D"/>
      <w:sz w:val="28"/>
    </w:rPr>
  </w:style>
  <w:style w:type="paragraph" w:styleId="Heading2">
    <w:name w:val="heading 2"/>
    <w:basedOn w:val="Heading1"/>
    <w:next w:val="Normal"/>
    <w:qFormat/>
    <w:rsid w:val="009800DC"/>
    <w:pPr>
      <w:numPr>
        <w:ilvl w:val="1"/>
      </w:numPr>
      <w:pBdr>
        <w:bottom w:val="none" w:sz="0" w:space="0" w:color="000000"/>
      </w:pBdr>
      <w:spacing w:before="120" w:after="120"/>
      <w:outlineLvl w:val="1"/>
    </w:pPr>
    <w:rPr>
      <w:caps w:val="0"/>
      <w:color w:val="376092"/>
    </w:rPr>
  </w:style>
  <w:style w:type="paragraph" w:styleId="Heading3">
    <w:name w:val="heading 3"/>
    <w:basedOn w:val="Normal"/>
    <w:next w:val="Normal"/>
    <w:qFormat/>
    <w:rsid w:val="009800DC"/>
    <w:pPr>
      <w:keepNext/>
      <w:numPr>
        <w:ilvl w:val="2"/>
        <w:numId w:val="1"/>
      </w:numPr>
      <w:spacing w:before="20" w:after="20"/>
      <w:outlineLvl w:val="2"/>
    </w:pPr>
    <w:rPr>
      <w:b/>
      <w:color w:val="00B050"/>
    </w:rPr>
  </w:style>
  <w:style w:type="paragraph" w:styleId="Heading4">
    <w:name w:val="heading 4"/>
    <w:basedOn w:val="Heading3"/>
    <w:next w:val="Normal"/>
    <w:qFormat/>
    <w:rsid w:val="00A50EA4"/>
    <w:pPr>
      <w:keepLines/>
      <w:numPr>
        <w:ilvl w:val="3"/>
      </w:numPr>
      <w:outlineLvl w:val="3"/>
    </w:pPr>
    <w:rPr>
      <w:color w:val="376092"/>
      <w:sz w:val="18"/>
      <w:u w:val="single"/>
    </w:rPr>
  </w:style>
  <w:style w:type="paragraph" w:styleId="Heading5">
    <w:name w:val="heading 5"/>
    <w:basedOn w:val="Heading4"/>
    <w:next w:val="Normal"/>
    <w:qFormat/>
    <w:rsid w:val="00A50EA4"/>
    <w:pPr>
      <w:numPr>
        <w:ilvl w:val="4"/>
      </w:numPr>
      <w:outlineLvl w:val="4"/>
    </w:pPr>
    <w:rPr>
      <w:color w:val="948A54"/>
      <w:sz w:val="16"/>
    </w:rPr>
  </w:style>
  <w:style w:type="paragraph" w:styleId="Heading6">
    <w:name w:val="heading 6"/>
    <w:aliases w:val="Bullet list,H6,T6,(Shift Ctrl 6),Cadre en tête,Annexe1,Annexe 1,Annexe 11,Annexe 12,Annexe 13,Annexe 14,Annexe 15,Annexe 16,Annexe 17,Ref Heading 3,rh3,Ref Heading 31,rh31,H61,h6,Third Subheading,6,Alinéa,Titre 6 (procédure),h61,h62,Heading 6 "/>
    <w:basedOn w:val="Normal"/>
    <w:next w:val="Normal"/>
    <w:qFormat/>
    <w:rsid w:val="00A50EA4"/>
    <w:pPr>
      <w:numPr>
        <w:ilvl w:val="5"/>
        <w:numId w:val="1"/>
      </w:numPr>
      <w:spacing w:before="120" w:after="120"/>
      <w:outlineLvl w:val="5"/>
    </w:pPr>
    <w:rPr>
      <w:color w:val="17375E"/>
      <w:sz w:val="16"/>
      <w:u w:val="single"/>
    </w:rPr>
  </w:style>
  <w:style w:type="paragraph" w:styleId="Heading7">
    <w:name w:val="heading 7"/>
    <w:aliases w:val="letter list,lettered list,T7,Annexe2,Annexe 2,Annexe 21,Annexe 22,Annexe 23,Annexe 24,Annexe 25,Annexe 26,Annexe 27,Entrust Heading 7,Do Not Use3,Heading7_Titre7,Aston T7,letter list1,lettered list1,Legal Level 1.1.,H7,Org Heading 5,h7"/>
    <w:basedOn w:val="Normal"/>
    <w:next w:val="Normal"/>
    <w:link w:val="Heading7Char"/>
    <w:qFormat/>
    <w:rsid w:val="00A50EA4"/>
    <w:pPr>
      <w:numPr>
        <w:ilvl w:val="6"/>
        <w:numId w:val="1"/>
      </w:numPr>
      <w:tabs>
        <w:tab w:val="left" w:pos="3969"/>
      </w:tabs>
      <w:spacing w:before="120" w:after="120"/>
      <w:outlineLvl w:val="6"/>
    </w:pPr>
  </w:style>
  <w:style w:type="paragraph" w:styleId="Heading8">
    <w:name w:val="heading 8"/>
    <w:aliases w:val="T8,action, action,Annexe3,Annexe 3,Annexe 31,Annexe 32,Annexe 33,Annexe 34,Annexe 35,Annexe 36,Annexe 37,Entrust Heading 8,Aston Légende,Legal Level 1.1.1.,Header 8,Sous-titre 5,action1,Annexe 38,Annexe 311,Annexe 321,Annexe 331,Lev 8"/>
    <w:basedOn w:val="Normal"/>
    <w:next w:val="Normal"/>
    <w:qFormat/>
    <w:rsid w:val="00A50EA4"/>
    <w:pPr>
      <w:numPr>
        <w:ilvl w:val="7"/>
        <w:numId w:val="1"/>
      </w:numPr>
      <w:tabs>
        <w:tab w:val="left" w:pos="4536"/>
      </w:tabs>
      <w:spacing w:before="120" w:after="12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A50EA4"/>
    <w:pPr>
      <w:numPr>
        <w:ilvl w:val="8"/>
        <w:numId w:val="1"/>
      </w:numPr>
      <w:tabs>
        <w:tab w:val="left" w:pos="5103"/>
      </w:tabs>
      <w:spacing w:before="120" w:after="1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A50EA4"/>
  </w:style>
  <w:style w:type="character" w:customStyle="1" w:styleId="WW8Num1z1">
    <w:name w:val="WW8Num1z1"/>
    <w:rsid w:val="00A50EA4"/>
  </w:style>
  <w:style w:type="character" w:customStyle="1" w:styleId="WW8Num1z2">
    <w:name w:val="WW8Num1z2"/>
    <w:rsid w:val="00A50EA4"/>
  </w:style>
  <w:style w:type="character" w:customStyle="1" w:styleId="WW8Num1z3">
    <w:name w:val="WW8Num1z3"/>
    <w:rsid w:val="00A50EA4"/>
  </w:style>
  <w:style w:type="character" w:customStyle="1" w:styleId="WW8Num1z4">
    <w:name w:val="WW8Num1z4"/>
    <w:rsid w:val="00A50EA4"/>
  </w:style>
  <w:style w:type="character" w:customStyle="1" w:styleId="WW8Num1z5">
    <w:name w:val="WW8Num1z5"/>
    <w:rsid w:val="00A50EA4"/>
  </w:style>
  <w:style w:type="character" w:customStyle="1" w:styleId="WW8Num1z6">
    <w:name w:val="WW8Num1z6"/>
    <w:rsid w:val="00A50EA4"/>
  </w:style>
  <w:style w:type="character" w:customStyle="1" w:styleId="WW8Num1z7">
    <w:name w:val="WW8Num1z7"/>
    <w:rsid w:val="00A50EA4"/>
  </w:style>
  <w:style w:type="character" w:customStyle="1" w:styleId="WW8Num1z8">
    <w:name w:val="WW8Num1z8"/>
    <w:rsid w:val="00A50EA4"/>
  </w:style>
  <w:style w:type="character" w:customStyle="1" w:styleId="WW8Num2z0">
    <w:name w:val="WW8Num2z0"/>
    <w:rsid w:val="00A50EA4"/>
  </w:style>
  <w:style w:type="character" w:customStyle="1" w:styleId="WW8Num2z1">
    <w:name w:val="WW8Num2z1"/>
    <w:rsid w:val="00A50EA4"/>
  </w:style>
  <w:style w:type="character" w:customStyle="1" w:styleId="WW8Num2z2">
    <w:name w:val="WW8Num2z2"/>
    <w:rsid w:val="00A50EA4"/>
  </w:style>
  <w:style w:type="character" w:customStyle="1" w:styleId="WW8Num2z3">
    <w:name w:val="WW8Num2z3"/>
    <w:rsid w:val="00A50EA4"/>
  </w:style>
  <w:style w:type="character" w:customStyle="1" w:styleId="WW8Num2z4">
    <w:name w:val="WW8Num2z4"/>
    <w:rsid w:val="00A50EA4"/>
  </w:style>
  <w:style w:type="character" w:customStyle="1" w:styleId="WW8Num2z5">
    <w:name w:val="WW8Num2z5"/>
    <w:rsid w:val="00A50EA4"/>
  </w:style>
  <w:style w:type="character" w:customStyle="1" w:styleId="WW8Num2z6">
    <w:name w:val="WW8Num2z6"/>
    <w:rsid w:val="00A50EA4"/>
  </w:style>
  <w:style w:type="character" w:customStyle="1" w:styleId="WW8Num2z7">
    <w:name w:val="WW8Num2z7"/>
    <w:rsid w:val="00A50EA4"/>
  </w:style>
  <w:style w:type="character" w:customStyle="1" w:styleId="WW8Num2z8">
    <w:name w:val="WW8Num2z8"/>
    <w:rsid w:val="00A50EA4"/>
  </w:style>
  <w:style w:type="character" w:customStyle="1" w:styleId="WW8Num3z0">
    <w:name w:val="WW8Num3z0"/>
    <w:rsid w:val="00A50EA4"/>
  </w:style>
  <w:style w:type="character" w:customStyle="1" w:styleId="WW8Num4z0">
    <w:name w:val="WW8Num4z0"/>
    <w:rsid w:val="00A50EA4"/>
    <w:rPr>
      <w:rFonts w:ascii="Symbol" w:hAnsi="Symbol" w:cs="Symbol" w:hint="default"/>
    </w:rPr>
  </w:style>
  <w:style w:type="character" w:customStyle="1" w:styleId="WW8Num5z0">
    <w:name w:val="WW8Num5z0"/>
    <w:rsid w:val="00A50EA4"/>
    <w:rPr>
      <w:rFonts w:ascii="Calibri" w:eastAsia="Times New Roman" w:hAnsi="Calibri" w:cs="Calibri" w:hint="default"/>
    </w:rPr>
  </w:style>
  <w:style w:type="character" w:customStyle="1" w:styleId="WW8Num5z1">
    <w:name w:val="WW8Num5z1"/>
    <w:rsid w:val="00A50EA4"/>
    <w:rPr>
      <w:rFonts w:ascii="Courier New" w:hAnsi="Courier New" w:cs="Courier New" w:hint="default"/>
    </w:rPr>
  </w:style>
  <w:style w:type="character" w:customStyle="1" w:styleId="WW8Num5z2">
    <w:name w:val="WW8Num5z2"/>
    <w:rsid w:val="00A50EA4"/>
    <w:rPr>
      <w:rFonts w:ascii="Wingdings" w:hAnsi="Wingdings" w:cs="Wingdings" w:hint="default"/>
    </w:rPr>
  </w:style>
  <w:style w:type="character" w:customStyle="1" w:styleId="WW8Num5z3">
    <w:name w:val="WW8Num5z3"/>
    <w:rsid w:val="00A50EA4"/>
    <w:rPr>
      <w:rFonts w:ascii="Symbol" w:hAnsi="Symbol" w:cs="Symbol" w:hint="default"/>
    </w:rPr>
  </w:style>
  <w:style w:type="character" w:customStyle="1" w:styleId="WW8Num6z0">
    <w:name w:val="WW8Num6z0"/>
    <w:rsid w:val="00A50EA4"/>
    <w:rPr>
      <w:rFonts w:ascii="Symbol" w:hAnsi="Symbol" w:cs="Symbol" w:hint="default"/>
      <w:lang w:eastAsia="fr-FR"/>
    </w:rPr>
  </w:style>
  <w:style w:type="character" w:customStyle="1" w:styleId="WW8Num6z1">
    <w:name w:val="WW8Num6z1"/>
    <w:rsid w:val="00A50EA4"/>
    <w:rPr>
      <w:rFonts w:ascii="Courier New" w:hAnsi="Courier New" w:cs="Courier New" w:hint="default"/>
    </w:rPr>
  </w:style>
  <w:style w:type="character" w:customStyle="1" w:styleId="WW8Num6z2">
    <w:name w:val="WW8Num6z2"/>
    <w:rsid w:val="00A50EA4"/>
    <w:rPr>
      <w:rFonts w:ascii="Wingdings" w:hAnsi="Wingdings" w:cs="Wingdings" w:hint="default"/>
    </w:rPr>
  </w:style>
  <w:style w:type="character" w:customStyle="1" w:styleId="WW8Num7z0">
    <w:name w:val="WW8Num7z0"/>
    <w:rsid w:val="00A50EA4"/>
    <w:rPr>
      <w:rFonts w:ascii="Symbol" w:hAnsi="Symbol" w:cs="Symbol" w:hint="default"/>
    </w:rPr>
  </w:style>
  <w:style w:type="character" w:customStyle="1" w:styleId="WW8Num7z1">
    <w:name w:val="WW8Num7z1"/>
    <w:rsid w:val="00A50EA4"/>
    <w:rPr>
      <w:rFonts w:ascii="Courier New" w:hAnsi="Courier New" w:cs="Courier New" w:hint="default"/>
    </w:rPr>
  </w:style>
  <w:style w:type="character" w:customStyle="1" w:styleId="WW8Num7z2">
    <w:name w:val="WW8Num7z2"/>
    <w:rsid w:val="00A50EA4"/>
    <w:rPr>
      <w:rFonts w:ascii="Wingdings" w:hAnsi="Wingdings" w:cs="Wingdings" w:hint="default"/>
    </w:rPr>
  </w:style>
  <w:style w:type="character" w:customStyle="1" w:styleId="WW8Num8z0">
    <w:name w:val="WW8Num8z0"/>
    <w:rsid w:val="00A50EA4"/>
    <w:rPr>
      <w:rFonts w:ascii="Calibri" w:eastAsia="Times New Roman" w:hAnsi="Calibri" w:cs="Calibri" w:hint="default"/>
    </w:rPr>
  </w:style>
  <w:style w:type="character" w:customStyle="1" w:styleId="WW8Num8z1">
    <w:name w:val="WW8Num8z1"/>
    <w:rsid w:val="00A50EA4"/>
    <w:rPr>
      <w:rFonts w:ascii="Courier New" w:hAnsi="Courier New" w:cs="Courier New" w:hint="default"/>
    </w:rPr>
  </w:style>
  <w:style w:type="character" w:customStyle="1" w:styleId="WW8Num8z2">
    <w:name w:val="WW8Num8z2"/>
    <w:rsid w:val="00A50EA4"/>
    <w:rPr>
      <w:rFonts w:ascii="Wingdings" w:hAnsi="Wingdings" w:cs="Wingdings" w:hint="default"/>
    </w:rPr>
  </w:style>
  <w:style w:type="character" w:customStyle="1" w:styleId="WW8Num8z3">
    <w:name w:val="WW8Num8z3"/>
    <w:rsid w:val="00A50EA4"/>
    <w:rPr>
      <w:rFonts w:ascii="Symbol" w:hAnsi="Symbol" w:cs="Symbol" w:hint="default"/>
    </w:rPr>
  </w:style>
  <w:style w:type="character" w:customStyle="1" w:styleId="Policepardfaut3">
    <w:name w:val="Police par défaut3"/>
    <w:rsid w:val="00A50EA4"/>
  </w:style>
  <w:style w:type="character" w:customStyle="1" w:styleId="WW8Num3z1">
    <w:name w:val="WW8Num3z1"/>
    <w:rsid w:val="00A50EA4"/>
  </w:style>
  <w:style w:type="character" w:customStyle="1" w:styleId="WW8Num3z2">
    <w:name w:val="WW8Num3z2"/>
    <w:rsid w:val="00A50EA4"/>
  </w:style>
  <w:style w:type="character" w:customStyle="1" w:styleId="WW8Num3z3">
    <w:name w:val="WW8Num3z3"/>
    <w:rsid w:val="00A50EA4"/>
  </w:style>
  <w:style w:type="character" w:customStyle="1" w:styleId="WW8Num3z4">
    <w:name w:val="WW8Num3z4"/>
    <w:rsid w:val="00A50EA4"/>
  </w:style>
  <w:style w:type="character" w:customStyle="1" w:styleId="WW8Num3z5">
    <w:name w:val="WW8Num3z5"/>
    <w:rsid w:val="00A50EA4"/>
  </w:style>
  <w:style w:type="character" w:customStyle="1" w:styleId="WW8Num3z6">
    <w:name w:val="WW8Num3z6"/>
    <w:rsid w:val="00A50EA4"/>
    <w:rPr>
      <w:rFonts w:ascii="Symbol" w:hAnsi="Symbol" w:cs="Symbol"/>
      <w:color w:val="auto"/>
    </w:rPr>
  </w:style>
  <w:style w:type="character" w:customStyle="1" w:styleId="WW8Num3z8">
    <w:name w:val="WW8Num3z8"/>
    <w:rsid w:val="00A50EA4"/>
  </w:style>
  <w:style w:type="character" w:customStyle="1" w:styleId="WW8Num4z1">
    <w:name w:val="WW8Num4z1"/>
    <w:rsid w:val="00A50EA4"/>
    <w:rPr>
      <w:rFonts w:ascii="Courier New" w:hAnsi="Courier New" w:cs="Courier New"/>
    </w:rPr>
  </w:style>
  <w:style w:type="character" w:customStyle="1" w:styleId="WW8Num4z2">
    <w:name w:val="WW8Num4z2"/>
    <w:rsid w:val="00A50EA4"/>
    <w:rPr>
      <w:rFonts w:ascii="Wingdings" w:hAnsi="Wingdings" w:cs="Wingdings"/>
    </w:rPr>
  </w:style>
  <w:style w:type="character" w:customStyle="1" w:styleId="WW8Num7z3">
    <w:name w:val="WW8Num7z3"/>
    <w:rsid w:val="00A50EA4"/>
  </w:style>
  <w:style w:type="character" w:customStyle="1" w:styleId="WW8Num7z4">
    <w:name w:val="WW8Num7z4"/>
    <w:rsid w:val="00A50EA4"/>
  </w:style>
  <w:style w:type="character" w:customStyle="1" w:styleId="WW8Num7z5">
    <w:name w:val="WW8Num7z5"/>
    <w:rsid w:val="00A50EA4"/>
  </w:style>
  <w:style w:type="character" w:customStyle="1" w:styleId="WW8Num7z6">
    <w:name w:val="WW8Num7z6"/>
    <w:rsid w:val="00A50EA4"/>
  </w:style>
  <w:style w:type="character" w:customStyle="1" w:styleId="WW8Num7z7">
    <w:name w:val="WW8Num7z7"/>
    <w:rsid w:val="00A50EA4"/>
  </w:style>
  <w:style w:type="character" w:customStyle="1" w:styleId="WW8Num7z8">
    <w:name w:val="WW8Num7z8"/>
    <w:rsid w:val="00A50EA4"/>
  </w:style>
  <w:style w:type="character" w:customStyle="1" w:styleId="WW8Num9z0">
    <w:name w:val="WW8Num9z0"/>
    <w:rsid w:val="00A50EA4"/>
    <w:rPr>
      <w:rFonts w:hint="default"/>
      <w:sz w:val="18"/>
      <w:szCs w:val="18"/>
    </w:rPr>
  </w:style>
  <w:style w:type="character" w:customStyle="1" w:styleId="WW8Num9z1">
    <w:name w:val="WW8Num9z1"/>
    <w:rsid w:val="00A50EA4"/>
    <w:rPr>
      <w:rFonts w:ascii="Arial" w:eastAsia="Times New Roman" w:hAnsi="Arial" w:cs="Arial" w:hint="default"/>
    </w:rPr>
  </w:style>
  <w:style w:type="character" w:customStyle="1" w:styleId="WW8Num9z2">
    <w:name w:val="WW8Num9z2"/>
    <w:rsid w:val="00A50EA4"/>
  </w:style>
  <w:style w:type="character" w:customStyle="1" w:styleId="WW8Num9z3">
    <w:name w:val="WW8Num9z3"/>
    <w:rsid w:val="00A50EA4"/>
  </w:style>
  <w:style w:type="character" w:customStyle="1" w:styleId="WW8Num9z5">
    <w:name w:val="WW8Num9z5"/>
    <w:rsid w:val="00A50EA4"/>
  </w:style>
  <w:style w:type="character" w:customStyle="1" w:styleId="WW8Num9z6">
    <w:name w:val="WW8Num9z6"/>
    <w:rsid w:val="00A50EA4"/>
  </w:style>
  <w:style w:type="character" w:customStyle="1" w:styleId="WW8Num9z7">
    <w:name w:val="WW8Num9z7"/>
    <w:rsid w:val="00A50EA4"/>
  </w:style>
  <w:style w:type="character" w:customStyle="1" w:styleId="WW8Num9z8">
    <w:name w:val="WW8Num9z8"/>
    <w:rsid w:val="00A50EA4"/>
  </w:style>
  <w:style w:type="character" w:customStyle="1" w:styleId="WW8Num10z0">
    <w:name w:val="WW8Num10z0"/>
    <w:rsid w:val="00A50EA4"/>
    <w:rPr>
      <w:rFonts w:ascii="Wingdings" w:hAnsi="Wingdings" w:cs="Wingdings" w:hint="default"/>
      <w:lang w:val="fr-FR"/>
    </w:rPr>
  </w:style>
  <w:style w:type="character" w:customStyle="1" w:styleId="WW8Num10z1">
    <w:name w:val="WW8Num10z1"/>
    <w:rsid w:val="00A50EA4"/>
    <w:rPr>
      <w:rFonts w:ascii="Courier New" w:hAnsi="Courier New" w:cs="Courier New" w:hint="default"/>
    </w:rPr>
  </w:style>
  <w:style w:type="character" w:customStyle="1" w:styleId="WW8Num10z3">
    <w:name w:val="WW8Num10z3"/>
    <w:rsid w:val="00A50EA4"/>
    <w:rPr>
      <w:rFonts w:ascii="Symbol" w:hAnsi="Symbol" w:cs="Symbol" w:hint="default"/>
    </w:rPr>
  </w:style>
  <w:style w:type="character" w:customStyle="1" w:styleId="WW8Num11z0">
    <w:name w:val="WW8Num11z0"/>
    <w:rsid w:val="00A50EA4"/>
    <w:rPr>
      <w:rFonts w:ascii="Wingdings" w:hAnsi="Wingdings" w:cs="Times New Roman"/>
      <w:sz w:val="16"/>
      <w:szCs w:val="18"/>
      <w:lang w:val="fr-FR"/>
    </w:rPr>
  </w:style>
  <w:style w:type="character" w:customStyle="1" w:styleId="WW8Num11z1">
    <w:name w:val="WW8Num11z1"/>
    <w:rsid w:val="00A50EA4"/>
    <w:rPr>
      <w:rFonts w:ascii="Courier New" w:hAnsi="Courier New" w:cs="Courier New" w:hint="default"/>
    </w:rPr>
  </w:style>
  <w:style w:type="character" w:customStyle="1" w:styleId="WW8Num11z2">
    <w:name w:val="WW8Num11z2"/>
    <w:rsid w:val="00A50EA4"/>
    <w:rPr>
      <w:rFonts w:ascii="Wingdings" w:hAnsi="Wingdings" w:cs="Wingdings" w:hint="default"/>
    </w:rPr>
  </w:style>
  <w:style w:type="character" w:customStyle="1" w:styleId="WW8Num11z3">
    <w:name w:val="WW8Num11z3"/>
    <w:rsid w:val="00A50EA4"/>
    <w:rPr>
      <w:rFonts w:ascii="Symbol" w:hAnsi="Symbol" w:cs="Symbol" w:hint="default"/>
    </w:rPr>
  </w:style>
  <w:style w:type="character" w:customStyle="1" w:styleId="WW8Num12z0">
    <w:name w:val="WW8Num12z0"/>
    <w:rsid w:val="00A50EA4"/>
    <w:rPr>
      <w:rFonts w:ascii="Wingdings" w:hAnsi="Wingdings" w:cs="Times New Roman"/>
    </w:rPr>
  </w:style>
  <w:style w:type="character" w:customStyle="1" w:styleId="WW8Num12z1">
    <w:name w:val="WW8Num12z1"/>
    <w:rsid w:val="00A50EA4"/>
    <w:rPr>
      <w:rFonts w:ascii="Courier New" w:hAnsi="Courier New" w:cs="Courier New" w:hint="default"/>
    </w:rPr>
  </w:style>
  <w:style w:type="character" w:customStyle="1" w:styleId="WW8Num12z2">
    <w:name w:val="WW8Num12z2"/>
    <w:rsid w:val="00A50EA4"/>
    <w:rPr>
      <w:rFonts w:ascii="Wingdings" w:hAnsi="Wingdings" w:cs="Wingdings" w:hint="default"/>
    </w:rPr>
  </w:style>
  <w:style w:type="character" w:customStyle="1" w:styleId="WW8Num12z3">
    <w:name w:val="WW8Num12z3"/>
    <w:rsid w:val="00A50EA4"/>
    <w:rPr>
      <w:rFonts w:ascii="Symbol" w:hAnsi="Symbol" w:cs="Symbol" w:hint="default"/>
    </w:rPr>
  </w:style>
  <w:style w:type="character" w:customStyle="1" w:styleId="WW8Num13z0">
    <w:name w:val="WW8Num13z0"/>
    <w:rsid w:val="00A50EA4"/>
    <w:rPr>
      <w:rFonts w:ascii="Symbol" w:hAnsi="Symbol" w:cs="Symbol" w:hint="default"/>
    </w:rPr>
  </w:style>
  <w:style w:type="character" w:customStyle="1" w:styleId="WW8Num13z1">
    <w:name w:val="WW8Num13z1"/>
    <w:rsid w:val="00A50EA4"/>
    <w:rPr>
      <w:rFonts w:ascii="Courier New" w:hAnsi="Courier New" w:cs="Courier New" w:hint="default"/>
    </w:rPr>
  </w:style>
  <w:style w:type="character" w:customStyle="1" w:styleId="WW8Num13z2">
    <w:name w:val="WW8Num13z2"/>
    <w:rsid w:val="00A50EA4"/>
    <w:rPr>
      <w:rFonts w:ascii="Wingdings" w:hAnsi="Wingdings" w:cs="Wingdings" w:hint="default"/>
    </w:rPr>
  </w:style>
  <w:style w:type="character" w:customStyle="1" w:styleId="WW8Num14z0">
    <w:name w:val="WW8Num14z0"/>
    <w:rsid w:val="00A50EA4"/>
    <w:rPr>
      <w:rFonts w:ascii="Wingdings" w:hAnsi="Wingdings" w:cs="Times New Roman"/>
    </w:rPr>
  </w:style>
  <w:style w:type="character" w:customStyle="1" w:styleId="WW8Num14z1">
    <w:name w:val="WW8Num14z1"/>
    <w:rsid w:val="00A50EA4"/>
    <w:rPr>
      <w:rFonts w:ascii="Courier New" w:hAnsi="Courier New" w:cs="Courier New" w:hint="default"/>
    </w:rPr>
  </w:style>
  <w:style w:type="character" w:customStyle="1" w:styleId="WW8Num14z2">
    <w:name w:val="WW8Num14z2"/>
    <w:rsid w:val="00A50EA4"/>
    <w:rPr>
      <w:rFonts w:ascii="Wingdings" w:hAnsi="Wingdings" w:cs="Wingdings" w:hint="default"/>
    </w:rPr>
  </w:style>
  <w:style w:type="character" w:customStyle="1" w:styleId="WW8Num14z3">
    <w:name w:val="WW8Num14z3"/>
    <w:rsid w:val="00A50EA4"/>
    <w:rPr>
      <w:rFonts w:ascii="Symbol" w:hAnsi="Symbol" w:cs="Symbol" w:hint="default"/>
    </w:rPr>
  </w:style>
  <w:style w:type="character" w:customStyle="1" w:styleId="WW8Num15z0">
    <w:name w:val="WW8Num15z0"/>
    <w:rsid w:val="00A50EA4"/>
    <w:rPr>
      <w:rFonts w:ascii="Wingdings" w:hAnsi="Wingdings" w:cs="Times New Roman"/>
    </w:rPr>
  </w:style>
  <w:style w:type="character" w:customStyle="1" w:styleId="WW8Num15z1">
    <w:name w:val="WW8Num15z1"/>
    <w:rsid w:val="00A50EA4"/>
    <w:rPr>
      <w:rFonts w:ascii="Courier New" w:hAnsi="Courier New" w:cs="Courier New" w:hint="default"/>
    </w:rPr>
  </w:style>
  <w:style w:type="character" w:customStyle="1" w:styleId="WW8Num15z2">
    <w:name w:val="WW8Num15z2"/>
    <w:rsid w:val="00A50EA4"/>
    <w:rPr>
      <w:rFonts w:ascii="Wingdings" w:hAnsi="Wingdings" w:cs="Wingdings" w:hint="default"/>
    </w:rPr>
  </w:style>
  <w:style w:type="character" w:customStyle="1" w:styleId="WW8Num15z3">
    <w:name w:val="WW8Num15z3"/>
    <w:rsid w:val="00A50EA4"/>
    <w:rPr>
      <w:rFonts w:ascii="Symbol" w:hAnsi="Symbol" w:cs="Symbol" w:hint="default"/>
    </w:rPr>
  </w:style>
  <w:style w:type="character" w:customStyle="1" w:styleId="WW8Num16z0">
    <w:name w:val="WW8Num16z0"/>
    <w:rsid w:val="00A50EA4"/>
    <w:rPr>
      <w:rFonts w:ascii="Times New Roman" w:eastAsia="Times New Roman" w:hAnsi="Times New Roman" w:cs="Times New Roman" w:hint="default"/>
      <w:sz w:val="18"/>
    </w:rPr>
  </w:style>
  <w:style w:type="character" w:customStyle="1" w:styleId="WW8Num16z1">
    <w:name w:val="WW8Num16z1"/>
    <w:rsid w:val="00A50EA4"/>
    <w:rPr>
      <w:rFonts w:ascii="Courier New" w:hAnsi="Courier New" w:cs="Courier New" w:hint="default"/>
    </w:rPr>
  </w:style>
  <w:style w:type="character" w:customStyle="1" w:styleId="WW8Num16z2">
    <w:name w:val="WW8Num16z2"/>
    <w:rsid w:val="00A50EA4"/>
    <w:rPr>
      <w:rFonts w:ascii="Wingdings" w:hAnsi="Wingdings" w:cs="Wingdings" w:hint="default"/>
    </w:rPr>
  </w:style>
  <w:style w:type="character" w:customStyle="1" w:styleId="WW8Num16z3">
    <w:name w:val="WW8Num16z3"/>
    <w:rsid w:val="00A50EA4"/>
    <w:rPr>
      <w:rFonts w:ascii="Symbol" w:hAnsi="Symbol" w:cs="Symbol" w:hint="default"/>
    </w:rPr>
  </w:style>
  <w:style w:type="character" w:customStyle="1" w:styleId="WW8Num17z0">
    <w:name w:val="WW8Num17z0"/>
    <w:rsid w:val="00A50EA4"/>
    <w:rPr>
      <w:rFonts w:ascii="Times New Roman" w:eastAsia="Times New Roman" w:hAnsi="Times New Roman" w:cs="Times New Roman" w:hint="default"/>
    </w:rPr>
  </w:style>
  <w:style w:type="character" w:customStyle="1" w:styleId="WW8Num17z1">
    <w:name w:val="WW8Num17z1"/>
    <w:rsid w:val="00A50EA4"/>
    <w:rPr>
      <w:rFonts w:ascii="Courier New" w:hAnsi="Courier New" w:cs="Courier New" w:hint="default"/>
    </w:rPr>
  </w:style>
  <w:style w:type="character" w:customStyle="1" w:styleId="WW8Num17z2">
    <w:name w:val="WW8Num17z2"/>
    <w:rsid w:val="00A50EA4"/>
    <w:rPr>
      <w:rFonts w:ascii="Wingdings" w:hAnsi="Wingdings" w:cs="Wingdings" w:hint="default"/>
    </w:rPr>
  </w:style>
  <w:style w:type="character" w:customStyle="1" w:styleId="WW8Num17z3">
    <w:name w:val="WW8Num17z3"/>
    <w:rsid w:val="00A50EA4"/>
    <w:rPr>
      <w:rFonts w:ascii="Symbol" w:hAnsi="Symbol" w:cs="Symbol" w:hint="default"/>
    </w:rPr>
  </w:style>
  <w:style w:type="character" w:customStyle="1" w:styleId="WW8Num18z0">
    <w:name w:val="WW8Num18z0"/>
    <w:rsid w:val="00A50EA4"/>
    <w:rPr>
      <w:rFonts w:ascii="Wingdings" w:hAnsi="Wingdings" w:cs="Times New Roman"/>
    </w:rPr>
  </w:style>
  <w:style w:type="character" w:customStyle="1" w:styleId="WW8Num18z1">
    <w:name w:val="WW8Num18z1"/>
    <w:rsid w:val="00A50EA4"/>
    <w:rPr>
      <w:rFonts w:ascii="Courier New" w:hAnsi="Courier New" w:cs="Courier New" w:hint="default"/>
    </w:rPr>
  </w:style>
  <w:style w:type="character" w:customStyle="1" w:styleId="WW8Num18z2">
    <w:name w:val="WW8Num18z2"/>
    <w:rsid w:val="00A50EA4"/>
    <w:rPr>
      <w:rFonts w:ascii="Wingdings" w:hAnsi="Wingdings" w:cs="Wingdings" w:hint="default"/>
    </w:rPr>
  </w:style>
  <w:style w:type="character" w:customStyle="1" w:styleId="WW8Num18z3">
    <w:name w:val="WW8Num18z3"/>
    <w:rsid w:val="00A50EA4"/>
    <w:rPr>
      <w:rFonts w:ascii="Symbol" w:hAnsi="Symbol" w:cs="Symbol" w:hint="default"/>
    </w:rPr>
  </w:style>
  <w:style w:type="character" w:customStyle="1" w:styleId="WW8Num19z0">
    <w:name w:val="WW8Num19z0"/>
    <w:rsid w:val="00A50EA4"/>
    <w:rPr>
      <w:rFonts w:ascii="Wingdings" w:hAnsi="Wingdings" w:cs="Times New Roman"/>
    </w:rPr>
  </w:style>
  <w:style w:type="character" w:customStyle="1" w:styleId="WW8Num19z1">
    <w:name w:val="WW8Num19z1"/>
    <w:rsid w:val="00A50EA4"/>
    <w:rPr>
      <w:rFonts w:ascii="Courier New" w:hAnsi="Courier New" w:cs="Courier New" w:hint="default"/>
    </w:rPr>
  </w:style>
  <w:style w:type="character" w:customStyle="1" w:styleId="WW8Num19z2">
    <w:name w:val="WW8Num19z2"/>
    <w:rsid w:val="00A50EA4"/>
    <w:rPr>
      <w:rFonts w:ascii="Wingdings" w:hAnsi="Wingdings" w:cs="Wingdings" w:hint="default"/>
    </w:rPr>
  </w:style>
  <w:style w:type="character" w:customStyle="1" w:styleId="WW8Num19z3">
    <w:name w:val="WW8Num19z3"/>
    <w:rsid w:val="00A50EA4"/>
    <w:rPr>
      <w:rFonts w:ascii="Symbol" w:hAnsi="Symbol" w:cs="Symbol" w:hint="default"/>
    </w:rPr>
  </w:style>
  <w:style w:type="character" w:customStyle="1" w:styleId="WW8Num20z0">
    <w:name w:val="WW8Num20z0"/>
    <w:rsid w:val="00A50EA4"/>
    <w:rPr>
      <w:rFonts w:ascii="Symbol" w:hAnsi="Symbol" w:cs="Symbol" w:hint="default"/>
      <w:sz w:val="18"/>
    </w:rPr>
  </w:style>
  <w:style w:type="character" w:customStyle="1" w:styleId="WW8Num20z1">
    <w:name w:val="WW8Num20z1"/>
    <w:rsid w:val="00A50EA4"/>
    <w:rPr>
      <w:rFonts w:ascii="Courier New" w:hAnsi="Courier New" w:cs="Courier New" w:hint="default"/>
    </w:rPr>
  </w:style>
  <w:style w:type="character" w:customStyle="1" w:styleId="WW8Num20z2">
    <w:name w:val="WW8Num20z2"/>
    <w:rsid w:val="00A50EA4"/>
    <w:rPr>
      <w:rFonts w:ascii="Wingdings" w:hAnsi="Wingdings" w:cs="Wingdings" w:hint="default"/>
    </w:rPr>
  </w:style>
  <w:style w:type="character" w:customStyle="1" w:styleId="WW8Num21z0">
    <w:name w:val="WW8Num21z0"/>
    <w:rsid w:val="00A50EA4"/>
    <w:rPr>
      <w:rFonts w:ascii="Wingdings" w:hAnsi="Wingdings" w:cs="Wingdings" w:hint="default"/>
    </w:rPr>
  </w:style>
  <w:style w:type="character" w:customStyle="1" w:styleId="WW8Num21z1">
    <w:name w:val="WW8Num21z1"/>
    <w:rsid w:val="00A50EA4"/>
    <w:rPr>
      <w:rFonts w:ascii="Courier New" w:hAnsi="Courier New" w:cs="Courier New" w:hint="default"/>
    </w:rPr>
  </w:style>
  <w:style w:type="character" w:customStyle="1" w:styleId="WW8Num21z3">
    <w:name w:val="WW8Num21z3"/>
    <w:rsid w:val="00A50EA4"/>
    <w:rPr>
      <w:rFonts w:ascii="Symbol" w:hAnsi="Symbol" w:cs="Symbol" w:hint="default"/>
    </w:rPr>
  </w:style>
  <w:style w:type="character" w:customStyle="1" w:styleId="WW8Num22z0">
    <w:name w:val="WW8Num22z0"/>
    <w:rsid w:val="00A50EA4"/>
    <w:rPr>
      <w:rFonts w:ascii="Symbol" w:hAnsi="Symbol" w:cs="Symbol" w:hint="default"/>
    </w:rPr>
  </w:style>
  <w:style w:type="character" w:customStyle="1" w:styleId="WW8Num22z1">
    <w:name w:val="WW8Num22z1"/>
    <w:rsid w:val="00A50EA4"/>
    <w:rPr>
      <w:rFonts w:ascii="Courier New" w:hAnsi="Courier New" w:cs="Courier New" w:hint="default"/>
    </w:rPr>
  </w:style>
  <w:style w:type="character" w:customStyle="1" w:styleId="WW8Num22z2">
    <w:name w:val="WW8Num22z2"/>
    <w:rsid w:val="00A50EA4"/>
    <w:rPr>
      <w:rFonts w:ascii="Wingdings" w:hAnsi="Wingdings" w:cs="Wingdings" w:hint="default"/>
    </w:rPr>
  </w:style>
  <w:style w:type="character" w:customStyle="1" w:styleId="WW8Num23z0">
    <w:name w:val="WW8Num23z0"/>
    <w:rsid w:val="00A50EA4"/>
    <w:rPr>
      <w:rFonts w:ascii="Symbol" w:hAnsi="Symbol" w:cs="Symbol" w:hint="default"/>
    </w:rPr>
  </w:style>
  <w:style w:type="character" w:customStyle="1" w:styleId="WW8Num23z1">
    <w:name w:val="WW8Num23z1"/>
    <w:rsid w:val="00A50EA4"/>
    <w:rPr>
      <w:rFonts w:ascii="Courier New" w:hAnsi="Courier New" w:cs="Courier New" w:hint="default"/>
    </w:rPr>
  </w:style>
  <w:style w:type="character" w:customStyle="1" w:styleId="WW8Num23z2">
    <w:name w:val="WW8Num23z2"/>
    <w:rsid w:val="00A50EA4"/>
    <w:rPr>
      <w:rFonts w:ascii="Wingdings" w:hAnsi="Wingdings" w:cs="Wingdings" w:hint="default"/>
    </w:rPr>
  </w:style>
  <w:style w:type="character" w:customStyle="1" w:styleId="WW8Num24z0">
    <w:name w:val="WW8Num24z0"/>
    <w:rsid w:val="00A50EA4"/>
    <w:rPr>
      <w:rFonts w:ascii="Symbol" w:hAnsi="Symbol" w:cs="Symbol" w:hint="default"/>
    </w:rPr>
  </w:style>
  <w:style w:type="character" w:customStyle="1" w:styleId="WW8Num24z1">
    <w:name w:val="WW8Num24z1"/>
    <w:rsid w:val="00A50EA4"/>
  </w:style>
  <w:style w:type="character" w:customStyle="1" w:styleId="WW8Num24z2">
    <w:name w:val="WW8Num24z2"/>
    <w:rsid w:val="00A50EA4"/>
  </w:style>
  <w:style w:type="character" w:customStyle="1" w:styleId="WW8Num24z3">
    <w:name w:val="WW8Num24z3"/>
    <w:rsid w:val="00A50EA4"/>
  </w:style>
  <w:style w:type="character" w:customStyle="1" w:styleId="WW8Num24z4">
    <w:name w:val="WW8Num24z4"/>
    <w:rsid w:val="00A50EA4"/>
  </w:style>
  <w:style w:type="character" w:customStyle="1" w:styleId="WW8Num24z5">
    <w:name w:val="WW8Num24z5"/>
    <w:rsid w:val="00A50EA4"/>
  </w:style>
  <w:style w:type="character" w:customStyle="1" w:styleId="WW8Num24z6">
    <w:name w:val="WW8Num24z6"/>
    <w:rsid w:val="00A50EA4"/>
  </w:style>
  <w:style w:type="character" w:customStyle="1" w:styleId="WW8Num24z7">
    <w:name w:val="WW8Num24z7"/>
    <w:rsid w:val="00A50EA4"/>
  </w:style>
  <w:style w:type="character" w:customStyle="1" w:styleId="WW8Num24z8">
    <w:name w:val="WW8Num24z8"/>
    <w:rsid w:val="00A50EA4"/>
  </w:style>
  <w:style w:type="character" w:customStyle="1" w:styleId="WW8Num25z0">
    <w:name w:val="WW8Num25z0"/>
    <w:rsid w:val="00A50EA4"/>
    <w:rPr>
      <w:rFonts w:ascii="Wingdings" w:hAnsi="Wingdings" w:cs="Times New Roman"/>
      <w:sz w:val="18"/>
      <w:szCs w:val="18"/>
      <w:lang w:val="fr-FR"/>
    </w:rPr>
  </w:style>
  <w:style w:type="character" w:customStyle="1" w:styleId="WW8Num25z1">
    <w:name w:val="WW8Num25z1"/>
    <w:rsid w:val="00A50EA4"/>
    <w:rPr>
      <w:rFonts w:ascii="Courier New" w:hAnsi="Courier New" w:cs="Courier New" w:hint="default"/>
    </w:rPr>
  </w:style>
  <w:style w:type="character" w:customStyle="1" w:styleId="WW8Num25z2">
    <w:name w:val="WW8Num25z2"/>
    <w:rsid w:val="00A50EA4"/>
    <w:rPr>
      <w:rFonts w:ascii="Wingdings" w:hAnsi="Wingdings" w:cs="Wingdings" w:hint="default"/>
    </w:rPr>
  </w:style>
  <w:style w:type="character" w:customStyle="1" w:styleId="WW8Num25z3">
    <w:name w:val="WW8Num25z3"/>
    <w:rsid w:val="00A50EA4"/>
    <w:rPr>
      <w:rFonts w:ascii="Symbol" w:hAnsi="Symbol" w:cs="Symbol" w:hint="default"/>
    </w:rPr>
  </w:style>
  <w:style w:type="character" w:customStyle="1" w:styleId="WW8Num26z0">
    <w:name w:val="WW8Num26z0"/>
    <w:rsid w:val="00A50EA4"/>
    <w:rPr>
      <w:rFonts w:ascii="Wingdings" w:hAnsi="Wingdings" w:cs="Times New Roman"/>
    </w:rPr>
  </w:style>
  <w:style w:type="character" w:customStyle="1" w:styleId="WW8Num26z1">
    <w:name w:val="WW8Num26z1"/>
    <w:rsid w:val="00A50EA4"/>
    <w:rPr>
      <w:rFonts w:ascii="Courier New" w:hAnsi="Courier New" w:cs="Courier New" w:hint="default"/>
    </w:rPr>
  </w:style>
  <w:style w:type="character" w:customStyle="1" w:styleId="WW8Num26z2">
    <w:name w:val="WW8Num26z2"/>
    <w:rsid w:val="00A50EA4"/>
    <w:rPr>
      <w:rFonts w:ascii="Wingdings" w:hAnsi="Wingdings" w:cs="Wingdings" w:hint="default"/>
    </w:rPr>
  </w:style>
  <w:style w:type="character" w:customStyle="1" w:styleId="WW8Num26z3">
    <w:name w:val="WW8Num26z3"/>
    <w:rsid w:val="00A50EA4"/>
    <w:rPr>
      <w:rFonts w:ascii="Symbol" w:hAnsi="Symbol" w:cs="Symbol" w:hint="default"/>
    </w:rPr>
  </w:style>
  <w:style w:type="character" w:customStyle="1" w:styleId="WW8Num27z0">
    <w:name w:val="WW8Num27z0"/>
    <w:rsid w:val="00A50EA4"/>
    <w:rPr>
      <w:rFonts w:ascii="Wingdings" w:hAnsi="Wingdings" w:cs="Wingdings" w:hint="default"/>
      <w:sz w:val="20"/>
    </w:rPr>
  </w:style>
  <w:style w:type="character" w:customStyle="1" w:styleId="WW8Num27z1">
    <w:name w:val="WW8Num27z1"/>
    <w:rsid w:val="00A50EA4"/>
    <w:rPr>
      <w:rFonts w:ascii="Courier New" w:hAnsi="Courier New" w:cs="Courier New" w:hint="default"/>
      <w:sz w:val="20"/>
    </w:rPr>
  </w:style>
  <w:style w:type="character" w:customStyle="1" w:styleId="WW8Num28z0">
    <w:name w:val="WW8Num28z0"/>
    <w:rsid w:val="00A50EA4"/>
    <w:rPr>
      <w:rFonts w:ascii="Symbol" w:hAnsi="Symbol" w:cs="Symbol" w:hint="default"/>
    </w:rPr>
  </w:style>
  <w:style w:type="character" w:customStyle="1" w:styleId="WW8Num28z1">
    <w:name w:val="WW8Num28z1"/>
    <w:rsid w:val="00A50EA4"/>
    <w:rPr>
      <w:rFonts w:ascii="Courier New" w:hAnsi="Courier New" w:cs="Courier New" w:hint="default"/>
    </w:rPr>
  </w:style>
  <w:style w:type="character" w:customStyle="1" w:styleId="WW8Num28z2">
    <w:name w:val="WW8Num28z2"/>
    <w:rsid w:val="00A50EA4"/>
    <w:rPr>
      <w:rFonts w:ascii="Wingdings" w:hAnsi="Wingdings" w:cs="Wingdings" w:hint="default"/>
    </w:rPr>
  </w:style>
  <w:style w:type="character" w:customStyle="1" w:styleId="WW8Num29z0">
    <w:name w:val="WW8Num29z0"/>
    <w:rsid w:val="00A50EA4"/>
    <w:rPr>
      <w:rFonts w:ascii="Courier New" w:hAnsi="Courier New" w:cs="Courier New" w:hint="default"/>
    </w:rPr>
  </w:style>
  <w:style w:type="character" w:customStyle="1" w:styleId="WW8Num29z2">
    <w:name w:val="WW8Num29z2"/>
    <w:rsid w:val="00A50EA4"/>
    <w:rPr>
      <w:rFonts w:ascii="Wingdings" w:hAnsi="Wingdings" w:cs="Wingdings" w:hint="default"/>
    </w:rPr>
  </w:style>
  <w:style w:type="character" w:customStyle="1" w:styleId="WW8Num29z3">
    <w:name w:val="WW8Num29z3"/>
    <w:rsid w:val="00A50EA4"/>
    <w:rPr>
      <w:rFonts w:ascii="Symbol" w:hAnsi="Symbol" w:cs="Symbol" w:hint="default"/>
    </w:rPr>
  </w:style>
  <w:style w:type="character" w:customStyle="1" w:styleId="WW8Num30z0">
    <w:name w:val="WW8Num30z0"/>
    <w:rsid w:val="00A50EA4"/>
    <w:rPr>
      <w:rFonts w:ascii="Symbol" w:hAnsi="Symbol" w:cs="Symbol" w:hint="default"/>
    </w:rPr>
  </w:style>
  <w:style w:type="character" w:customStyle="1" w:styleId="WW8Num30z1">
    <w:name w:val="WW8Num30z1"/>
    <w:rsid w:val="00A50EA4"/>
    <w:rPr>
      <w:rFonts w:ascii="Courier New" w:hAnsi="Courier New" w:cs="Courier New" w:hint="default"/>
    </w:rPr>
  </w:style>
  <w:style w:type="character" w:customStyle="1" w:styleId="WW8Num30z2">
    <w:name w:val="WW8Num30z2"/>
    <w:rsid w:val="00A50EA4"/>
    <w:rPr>
      <w:rFonts w:ascii="Wingdings" w:hAnsi="Wingdings" w:cs="Wingdings" w:hint="default"/>
    </w:rPr>
  </w:style>
  <w:style w:type="character" w:customStyle="1" w:styleId="WW8Num31z0">
    <w:name w:val="WW8Num31z0"/>
    <w:rsid w:val="00A50EA4"/>
    <w:rPr>
      <w:rFonts w:ascii="Wingdings" w:hAnsi="Wingdings" w:cs="Times New Roman"/>
    </w:rPr>
  </w:style>
  <w:style w:type="character" w:customStyle="1" w:styleId="WW8Num31z1">
    <w:name w:val="WW8Num31z1"/>
    <w:rsid w:val="00A50EA4"/>
    <w:rPr>
      <w:rFonts w:ascii="Courier New" w:hAnsi="Courier New" w:cs="Courier New" w:hint="default"/>
    </w:rPr>
  </w:style>
  <w:style w:type="character" w:customStyle="1" w:styleId="WW8Num31z2">
    <w:name w:val="WW8Num31z2"/>
    <w:rsid w:val="00A50EA4"/>
    <w:rPr>
      <w:rFonts w:ascii="Wingdings" w:hAnsi="Wingdings" w:cs="Wingdings" w:hint="default"/>
    </w:rPr>
  </w:style>
  <w:style w:type="character" w:customStyle="1" w:styleId="WW8Num31z3">
    <w:name w:val="WW8Num31z3"/>
    <w:rsid w:val="00A50EA4"/>
    <w:rPr>
      <w:rFonts w:ascii="Symbol" w:hAnsi="Symbol" w:cs="Symbol" w:hint="default"/>
    </w:rPr>
  </w:style>
  <w:style w:type="character" w:customStyle="1" w:styleId="WW8Num32z0">
    <w:name w:val="WW8Num32z0"/>
    <w:rsid w:val="00A50EA4"/>
    <w:rPr>
      <w:rFonts w:ascii="Wingdings" w:hAnsi="Wingdings" w:cs="Times New Roman"/>
    </w:rPr>
  </w:style>
  <w:style w:type="character" w:customStyle="1" w:styleId="WW8Num32z1">
    <w:name w:val="WW8Num32z1"/>
    <w:rsid w:val="00A50EA4"/>
    <w:rPr>
      <w:rFonts w:ascii="Courier New" w:hAnsi="Courier New" w:cs="Courier New" w:hint="default"/>
    </w:rPr>
  </w:style>
  <w:style w:type="character" w:customStyle="1" w:styleId="WW8Num32z2">
    <w:name w:val="WW8Num32z2"/>
    <w:rsid w:val="00A50EA4"/>
    <w:rPr>
      <w:rFonts w:ascii="Wingdings" w:hAnsi="Wingdings" w:cs="Wingdings" w:hint="default"/>
    </w:rPr>
  </w:style>
  <w:style w:type="character" w:customStyle="1" w:styleId="WW8Num32z3">
    <w:name w:val="WW8Num32z3"/>
    <w:rsid w:val="00A50EA4"/>
    <w:rPr>
      <w:rFonts w:ascii="Symbol" w:hAnsi="Symbol" w:cs="Symbol" w:hint="default"/>
    </w:rPr>
  </w:style>
  <w:style w:type="character" w:customStyle="1" w:styleId="WW8Num33z0">
    <w:name w:val="WW8Num33z0"/>
    <w:rsid w:val="00A50EA4"/>
    <w:rPr>
      <w:rFonts w:ascii="Wingdings" w:hAnsi="Wingdings" w:cs="Times New Roman"/>
    </w:rPr>
  </w:style>
  <w:style w:type="character" w:customStyle="1" w:styleId="WW8Num33z1">
    <w:name w:val="WW8Num33z1"/>
    <w:rsid w:val="00A50EA4"/>
    <w:rPr>
      <w:rFonts w:ascii="Courier New" w:hAnsi="Courier New" w:cs="Courier New" w:hint="default"/>
    </w:rPr>
  </w:style>
  <w:style w:type="character" w:customStyle="1" w:styleId="WW8Num33z2">
    <w:name w:val="WW8Num33z2"/>
    <w:rsid w:val="00A50EA4"/>
    <w:rPr>
      <w:rFonts w:ascii="Wingdings" w:hAnsi="Wingdings" w:cs="Wingdings" w:hint="default"/>
    </w:rPr>
  </w:style>
  <w:style w:type="character" w:customStyle="1" w:styleId="WW8Num33z3">
    <w:name w:val="WW8Num33z3"/>
    <w:rsid w:val="00A50EA4"/>
    <w:rPr>
      <w:rFonts w:ascii="Symbol" w:hAnsi="Symbol" w:cs="Symbol" w:hint="default"/>
    </w:rPr>
  </w:style>
  <w:style w:type="character" w:customStyle="1" w:styleId="WW8Num34z0">
    <w:name w:val="WW8Num34z0"/>
    <w:rsid w:val="00A50EA4"/>
    <w:rPr>
      <w:rFonts w:ascii="Wingdings" w:hAnsi="Wingdings" w:cs="Times New Roman"/>
    </w:rPr>
  </w:style>
  <w:style w:type="character" w:customStyle="1" w:styleId="WW8Num34z1">
    <w:name w:val="WW8Num34z1"/>
    <w:rsid w:val="00A50EA4"/>
    <w:rPr>
      <w:rFonts w:ascii="Courier New" w:hAnsi="Courier New" w:cs="Courier New" w:hint="default"/>
    </w:rPr>
  </w:style>
  <w:style w:type="character" w:customStyle="1" w:styleId="WW8Num34z2">
    <w:name w:val="WW8Num34z2"/>
    <w:rsid w:val="00A50EA4"/>
    <w:rPr>
      <w:rFonts w:ascii="Wingdings" w:hAnsi="Wingdings" w:cs="Wingdings" w:hint="default"/>
    </w:rPr>
  </w:style>
  <w:style w:type="character" w:customStyle="1" w:styleId="WW8Num34z3">
    <w:name w:val="WW8Num34z3"/>
    <w:rsid w:val="00A50EA4"/>
    <w:rPr>
      <w:rFonts w:ascii="Symbol" w:hAnsi="Symbol" w:cs="Symbol" w:hint="default"/>
    </w:rPr>
  </w:style>
  <w:style w:type="character" w:customStyle="1" w:styleId="WW8Num35z0">
    <w:name w:val="WW8Num35z0"/>
    <w:rsid w:val="00A50EA4"/>
    <w:rPr>
      <w:rFonts w:ascii="Wingdings" w:hAnsi="Wingdings" w:cs="Times New Roman"/>
    </w:rPr>
  </w:style>
  <w:style w:type="character" w:customStyle="1" w:styleId="WW8Num35z1">
    <w:name w:val="WW8Num35z1"/>
    <w:rsid w:val="00A50EA4"/>
    <w:rPr>
      <w:rFonts w:ascii="Courier New" w:hAnsi="Courier New" w:cs="Courier New" w:hint="default"/>
    </w:rPr>
  </w:style>
  <w:style w:type="character" w:customStyle="1" w:styleId="WW8Num35z2">
    <w:name w:val="WW8Num35z2"/>
    <w:rsid w:val="00A50EA4"/>
    <w:rPr>
      <w:rFonts w:ascii="Wingdings" w:hAnsi="Wingdings" w:cs="Wingdings" w:hint="default"/>
    </w:rPr>
  </w:style>
  <w:style w:type="character" w:customStyle="1" w:styleId="WW8Num35z3">
    <w:name w:val="WW8Num35z3"/>
    <w:rsid w:val="00A50EA4"/>
    <w:rPr>
      <w:rFonts w:ascii="Symbol" w:hAnsi="Symbol" w:cs="Symbol" w:hint="default"/>
    </w:rPr>
  </w:style>
  <w:style w:type="character" w:customStyle="1" w:styleId="WW8Num36z0">
    <w:name w:val="WW8Num36z0"/>
    <w:rsid w:val="00A50EA4"/>
    <w:rPr>
      <w:rFonts w:ascii="Symbol" w:hAnsi="Symbol" w:cs="Symbol" w:hint="default"/>
      <w:sz w:val="20"/>
    </w:rPr>
  </w:style>
  <w:style w:type="character" w:customStyle="1" w:styleId="WW8Num36z1">
    <w:name w:val="WW8Num36z1"/>
    <w:rsid w:val="00A50EA4"/>
    <w:rPr>
      <w:rFonts w:ascii="Courier New" w:hAnsi="Courier New" w:cs="Courier New" w:hint="default"/>
      <w:sz w:val="20"/>
    </w:rPr>
  </w:style>
  <w:style w:type="character" w:customStyle="1" w:styleId="WW8Num36z2">
    <w:name w:val="WW8Num36z2"/>
    <w:rsid w:val="00A50EA4"/>
    <w:rPr>
      <w:rFonts w:ascii="Wingdings" w:hAnsi="Wingdings" w:cs="Wingdings" w:hint="default"/>
      <w:sz w:val="20"/>
    </w:rPr>
  </w:style>
  <w:style w:type="character" w:customStyle="1" w:styleId="WW8Num37z0">
    <w:name w:val="WW8Num37z0"/>
    <w:rsid w:val="00A50EA4"/>
    <w:rPr>
      <w:rFonts w:ascii="Symbol" w:hAnsi="Symbol" w:cs="Symbol" w:hint="default"/>
    </w:rPr>
  </w:style>
  <w:style w:type="character" w:customStyle="1" w:styleId="WW8Num37z1">
    <w:name w:val="WW8Num37z1"/>
    <w:rsid w:val="00A50EA4"/>
    <w:rPr>
      <w:rFonts w:ascii="Courier New" w:hAnsi="Courier New" w:cs="Courier New" w:hint="default"/>
    </w:rPr>
  </w:style>
  <w:style w:type="character" w:customStyle="1" w:styleId="WW8Num37z2">
    <w:name w:val="WW8Num37z2"/>
    <w:rsid w:val="00A50EA4"/>
    <w:rPr>
      <w:rFonts w:ascii="Wingdings" w:hAnsi="Wingdings" w:cs="Wingdings" w:hint="default"/>
    </w:rPr>
  </w:style>
  <w:style w:type="character" w:customStyle="1" w:styleId="WW8Num38z0">
    <w:name w:val="WW8Num38z0"/>
    <w:rsid w:val="00A50EA4"/>
    <w:rPr>
      <w:rFonts w:ascii="Wingdings" w:hAnsi="Wingdings" w:cs="Wingdings" w:hint="default"/>
      <w:sz w:val="24"/>
      <w:szCs w:val="24"/>
      <w:lang w:val="fr-FR"/>
    </w:rPr>
  </w:style>
  <w:style w:type="character" w:customStyle="1" w:styleId="WW8Num38z1">
    <w:name w:val="WW8Num38z1"/>
    <w:rsid w:val="00A50EA4"/>
    <w:rPr>
      <w:rFonts w:ascii="Courier New" w:hAnsi="Courier New" w:cs="Courier New" w:hint="default"/>
    </w:rPr>
  </w:style>
  <w:style w:type="character" w:customStyle="1" w:styleId="WW8Num38z3">
    <w:name w:val="WW8Num38z3"/>
    <w:rsid w:val="00A50EA4"/>
    <w:rPr>
      <w:rFonts w:ascii="Symbol" w:hAnsi="Symbol" w:cs="Symbol" w:hint="default"/>
    </w:rPr>
  </w:style>
  <w:style w:type="character" w:customStyle="1" w:styleId="WW8Num39z0">
    <w:name w:val="WW8Num39z0"/>
    <w:rsid w:val="00A50EA4"/>
    <w:rPr>
      <w:rFonts w:ascii="Symbol" w:hAnsi="Symbol" w:cs="Symbol" w:hint="default"/>
    </w:rPr>
  </w:style>
  <w:style w:type="character" w:customStyle="1" w:styleId="WW8Num39z1">
    <w:name w:val="WW8Num39z1"/>
    <w:rsid w:val="00A50EA4"/>
    <w:rPr>
      <w:rFonts w:ascii="Courier New" w:hAnsi="Courier New" w:cs="Courier New" w:hint="default"/>
    </w:rPr>
  </w:style>
  <w:style w:type="character" w:customStyle="1" w:styleId="WW8Num39z2">
    <w:name w:val="WW8Num39z2"/>
    <w:rsid w:val="00A50EA4"/>
    <w:rPr>
      <w:rFonts w:ascii="Wingdings" w:hAnsi="Wingdings" w:cs="Wingdings" w:hint="default"/>
    </w:rPr>
  </w:style>
  <w:style w:type="character" w:customStyle="1" w:styleId="WW8Num40z0">
    <w:name w:val="WW8Num40z0"/>
    <w:rsid w:val="00A50EA4"/>
    <w:rPr>
      <w:rFonts w:ascii="Wingdings" w:hAnsi="Wingdings" w:cs="Times New Roman"/>
      <w:sz w:val="18"/>
      <w:szCs w:val="18"/>
      <w:lang w:val="fr-FR"/>
    </w:rPr>
  </w:style>
  <w:style w:type="character" w:customStyle="1" w:styleId="WW8Num40z1">
    <w:name w:val="WW8Num40z1"/>
    <w:rsid w:val="00A50EA4"/>
    <w:rPr>
      <w:rFonts w:ascii="Courier New" w:hAnsi="Courier New" w:cs="Courier New" w:hint="default"/>
    </w:rPr>
  </w:style>
  <w:style w:type="character" w:customStyle="1" w:styleId="WW8Num40z2">
    <w:name w:val="WW8Num40z2"/>
    <w:rsid w:val="00A50EA4"/>
    <w:rPr>
      <w:rFonts w:ascii="Wingdings" w:hAnsi="Wingdings" w:cs="Wingdings" w:hint="default"/>
    </w:rPr>
  </w:style>
  <w:style w:type="character" w:customStyle="1" w:styleId="WW8Num40z3">
    <w:name w:val="WW8Num40z3"/>
    <w:rsid w:val="00A50EA4"/>
    <w:rPr>
      <w:rFonts w:ascii="Symbol" w:hAnsi="Symbol" w:cs="Symbol" w:hint="default"/>
    </w:rPr>
  </w:style>
  <w:style w:type="character" w:customStyle="1" w:styleId="WW8Num41z0">
    <w:name w:val="WW8Num41z0"/>
    <w:rsid w:val="00A50EA4"/>
    <w:rPr>
      <w:rFonts w:ascii="Symbol" w:hAnsi="Symbol" w:cs="Symbol" w:hint="default"/>
    </w:rPr>
  </w:style>
  <w:style w:type="character" w:customStyle="1" w:styleId="WW8Num41z1">
    <w:name w:val="WW8Num41z1"/>
    <w:rsid w:val="00A50EA4"/>
    <w:rPr>
      <w:rFonts w:ascii="Courier New" w:hAnsi="Courier New" w:cs="Courier New" w:hint="default"/>
    </w:rPr>
  </w:style>
  <w:style w:type="character" w:customStyle="1" w:styleId="WW8Num41z2">
    <w:name w:val="WW8Num41z2"/>
    <w:rsid w:val="00A50EA4"/>
    <w:rPr>
      <w:rFonts w:ascii="Wingdings" w:hAnsi="Wingdings" w:cs="Wingdings" w:hint="default"/>
    </w:rPr>
  </w:style>
  <w:style w:type="character" w:customStyle="1" w:styleId="WW8Num42z0">
    <w:name w:val="WW8Num42z0"/>
    <w:rsid w:val="00A50EA4"/>
    <w:rPr>
      <w:rFonts w:ascii="Wingdings" w:hAnsi="Wingdings" w:cs="Times New Roman"/>
    </w:rPr>
  </w:style>
  <w:style w:type="character" w:customStyle="1" w:styleId="WW8Num42z1">
    <w:name w:val="WW8Num42z1"/>
    <w:rsid w:val="00A50EA4"/>
    <w:rPr>
      <w:rFonts w:ascii="Courier New" w:hAnsi="Courier New" w:cs="Courier New" w:hint="default"/>
    </w:rPr>
  </w:style>
  <w:style w:type="character" w:customStyle="1" w:styleId="WW8Num42z2">
    <w:name w:val="WW8Num42z2"/>
    <w:rsid w:val="00A50EA4"/>
    <w:rPr>
      <w:rFonts w:ascii="Wingdings" w:hAnsi="Wingdings" w:cs="Wingdings" w:hint="default"/>
    </w:rPr>
  </w:style>
  <w:style w:type="character" w:customStyle="1" w:styleId="WW8Num42z3">
    <w:name w:val="WW8Num42z3"/>
    <w:rsid w:val="00A50EA4"/>
    <w:rPr>
      <w:rFonts w:ascii="Symbol" w:hAnsi="Symbol" w:cs="Symbol" w:hint="default"/>
    </w:rPr>
  </w:style>
  <w:style w:type="character" w:customStyle="1" w:styleId="WW8Num43z0">
    <w:name w:val="WW8Num43z0"/>
    <w:rsid w:val="00A50EA4"/>
    <w:rPr>
      <w:rFonts w:ascii="Times New Roman" w:eastAsia="Times New Roman" w:hAnsi="Times New Roman" w:cs="Times New Roman" w:hint="default"/>
    </w:rPr>
  </w:style>
  <w:style w:type="character" w:customStyle="1" w:styleId="WW8Num43z1">
    <w:name w:val="WW8Num43z1"/>
    <w:rsid w:val="00A50EA4"/>
    <w:rPr>
      <w:rFonts w:ascii="Courier New" w:hAnsi="Courier New" w:cs="Courier New" w:hint="default"/>
    </w:rPr>
  </w:style>
  <w:style w:type="character" w:customStyle="1" w:styleId="WW8Num43z2">
    <w:name w:val="WW8Num43z2"/>
    <w:rsid w:val="00A50EA4"/>
    <w:rPr>
      <w:rFonts w:ascii="Wingdings" w:hAnsi="Wingdings" w:cs="Wingdings" w:hint="default"/>
    </w:rPr>
  </w:style>
  <w:style w:type="character" w:customStyle="1" w:styleId="WW8Num43z3">
    <w:name w:val="WW8Num43z3"/>
    <w:rsid w:val="00A50EA4"/>
    <w:rPr>
      <w:rFonts w:ascii="Symbol" w:hAnsi="Symbol" w:cs="Symbol" w:hint="default"/>
    </w:rPr>
  </w:style>
  <w:style w:type="character" w:customStyle="1" w:styleId="WW8Num44z0">
    <w:name w:val="WW8Num44z0"/>
    <w:rsid w:val="00A50EA4"/>
    <w:rPr>
      <w:rFonts w:ascii="Symbol" w:hAnsi="Symbol" w:cs="Symbol" w:hint="default"/>
    </w:rPr>
  </w:style>
  <w:style w:type="character" w:customStyle="1" w:styleId="WW8Num44z1">
    <w:name w:val="WW8Num44z1"/>
    <w:rsid w:val="00A50EA4"/>
    <w:rPr>
      <w:rFonts w:ascii="Courier New" w:hAnsi="Courier New" w:cs="Courier New" w:hint="default"/>
    </w:rPr>
  </w:style>
  <w:style w:type="character" w:customStyle="1" w:styleId="WW8Num44z2">
    <w:name w:val="WW8Num44z2"/>
    <w:rsid w:val="00A50EA4"/>
    <w:rPr>
      <w:rFonts w:ascii="Wingdings" w:hAnsi="Wingdings" w:cs="Wingdings" w:hint="default"/>
    </w:rPr>
  </w:style>
  <w:style w:type="character" w:customStyle="1" w:styleId="WW8Num45z0">
    <w:name w:val="WW8Num45z0"/>
    <w:rsid w:val="00A50EA4"/>
    <w:rPr>
      <w:rFonts w:ascii="Wingdings" w:hAnsi="Wingdings" w:cs="Times New Roman"/>
    </w:rPr>
  </w:style>
  <w:style w:type="character" w:customStyle="1" w:styleId="WW8Num45z1">
    <w:name w:val="WW8Num45z1"/>
    <w:rsid w:val="00A50EA4"/>
    <w:rPr>
      <w:rFonts w:ascii="Courier New" w:hAnsi="Courier New" w:cs="Courier New" w:hint="default"/>
    </w:rPr>
  </w:style>
  <w:style w:type="character" w:customStyle="1" w:styleId="WW8Num45z2">
    <w:name w:val="WW8Num45z2"/>
    <w:rsid w:val="00A50EA4"/>
    <w:rPr>
      <w:rFonts w:ascii="Wingdings" w:hAnsi="Wingdings" w:cs="Wingdings" w:hint="default"/>
    </w:rPr>
  </w:style>
  <w:style w:type="character" w:customStyle="1" w:styleId="WW8Num45z3">
    <w:name w:val="WW8Num45z3"/>
    <w:rsid w:val="00A50EA4"/>
    <w:rPr>
      <w:rFonts w:ascii="Symbol" w:hAnsi="Symbol" w:cs="Symbol" w:hint="default"/>
    </w:rPr>
  </w:style>
  <w:style w:type="character" w:customStyle="1" w:styleId="WW8Num46z0">
    <w:name w:val="WW8Num46z0"/>
    <w:rsid w:val="00A50EA4"/>
    <w:rPr>
      <w:rFonts w:ascii="Wingdings" w:hAnsi="Wingdings" w:cs="Wingdings" w:hint="default"/>
    </w:rPr>
  </w:style>
  <w:style w:type="character" w:customStyle="1" w:styleId="WW8Num46z1">
    <w:name w:val="WW8Num46z1"/>
    <w:rsid w:val="00A50EA4"/>
    <w:rPr>
      <w:rFonts w:ascii="Courier New" w:hAnsi="Courier New" w:cs="Courier New" w:hint="default"/>
    </w:rPr>
  </w:style>
  <w:style w:type="character" w:customStyle="1" w:styleId="WW8Num46z3">
    <w:name w:val="WW8Num46z3"/>
    <w:rsid w:val="00A50EA4"/>
    <w:rPr>
      <w:rFonts w:ascii="Symbol" w:hAnsi="Symbol" w:cs="Symbol" w:hint="default"/>
    </w:rPr>
  </w:style>
  <w:style w:type="character" w:customStyle="1" w:styleId="WW8Num47z0">
    <w:name w:val="WW8Num47z0"/>
    <w:rsid w:val="00A50EA4"/>
    <w:rPr>
      <w:rFonts w:ascii="Wingdings" w:hAnsi="Wingdings" w:cs="Times New Roman"/>
    </w:rPr>
  </w:style>
  <w:style w:type="character" w:customStyle="1" w:styleId="WW8Num47z1">
    <w:name w:val="WW8Num47z1"/>
    <w:rsid w:val="00A50EA4"/>
    <w:rPr>
      <w:rFonts w:ascii="Courier New" w:hAnsi="Courier New" w:cs="Courier New" w:hint="default"/>
    </w:rPr>
  </w:style>
  <w:style w:type="character" w:customStyle="1" w:styleId="WW8Num47z2">
    <w:name w:val="WW8Num47z2"/>
    <w:rsid w:val="00A50EA4"/>
    <w:rPr>
      <w:rFonts w:ascii="Wingdings" w:hAnsi="Wingdings" w:cs="Wingdings" w:hint="default"/>
    </w:rPr>
  </w:style>
  <w:style w:type="character" w:customStyle="1" w:styleId="WW8Num47z3">
    <w:name w:val="WW8Num47z3"/>
    <w:rsid w:val="00A50EA4"/>
    <w:rPr>
      <w:rFonts w:ascii="Symbol" w:hAnsi="Symbol" w:cs="Symbol" w:hint="default"/>
    </w:rPr>
  </w:style>
  <w:style w:type="character" w:customStyle="1" w:styleId="WW8Num48z0">
    <w:name w:val="WW8Num48z0"/>
    <w:rsid w:val="00A50EA4"/>
    <w:rPr>
      <w:rFonts w:ascii="Symbol" w:hAnsi="Symbol" w:cs="Symbol" w:hint="default"/>
    </w:rPr>
  </w:style>
  <w:style w:type="character" w:customStyle="1" w:styleId="WW8Num48z1">
    <w:name w:val="WW8Num48z1"/>
    <w:rsid w:val="00A50EA4"/>
    <w:rPr>
      <w:rFonts w:ascii="Courier New" w:hAnsi="Courier New" w:cs="Courier New" w:hint="default"/>
    </w:rPr>
  </w:style>
  <w:style w:type="character" w:customStyle="1" w:styleId="WW8Num48z2">
    <w:name w:val="WW8Num48z2"/>
    <w:rsid w:val="00A50EA4"/>
    <w:rPr>
      <w:rFonts w:ascii="Wingdings" w:hAnsi="Wingdings" w:cs="Wingdings" w:hint="default"/>
    </w:rPr>
  </w:style>
  <w:style w:type="character" w:customStyle="1" w:styleId="WW8Num49z0">
    <w:name w:val="WW8Num49z0"/>
    <w:rsid w:val="00A50EA4"/>
    <w:rPr>
      <w:rFonts w:ascii="Wingdings" w:hAnsi="Wingdings" w:cs="Times New Roman"/>
    </w:rPr>
  </w:style>
  <w:style w:type="character" w:customStyle="1" w:styleId="WW8Num49z1">
    <w:name w:val="WW8Num49z1"/>
    <w:rsid w:val="00A50EA4"/>
    <w:rPr>
      <w:rFonts w:ascii="Courier New" w:hAnsi="Courier New" w:cs="Courier New" w:hint="default"/>
    </w:rPr>
  </w:style>
  <w:style w:type="character" w:customStyle="1" w:styleId="WW8Num49z2">
    <w:name w:val="WW8Num49z2"/>
    <w:rsid w:val="00A50EA4"/>
    <w:rPr>
      <w:rFonts w:ascii="Wingdings" w:hAnsi="Wingdings" w:cs="Wingdings" w:hint="default"/>
    </w:rPr>
  </w:style>
  <w:style w:type="character" w:customStyle="1" w:styleId="WW8Num49z3">
    <w:name w:val="WW8Num49z3"/>
    <w:rsid w:val="00A50EA4"/>
    <w:rPr>
      <w:rFonts w:ascii="Symbol" w:hAnsi="Symbol" w:cs="Symbol" w:hint="default"/>
    </w:rPr>
  </w:style>
  <w:style w:type="character" w:customStyle="1" w:styleId="Policepardfaut2">
    <w:name w:val="Police par défaut2"/>
    <w:rsid w:val="00A50EA4"/>
  </w:style>
  <w:style w:type="character" w:customStyle="1" w:styleId="WW8Num4z3">
    <w:name w:val="WW8Num4z3"/>
    <w:rsid w:val="00A50EA4"/>
    <w:rPr>
      <w:rFonts w:ascii="Symbol" w:hAnsi="Symbol" w:cs="Symbol"/>
    </w:rPr>
  </w:style>
  <w:style w:type="character" w:customStyle="1" w:styleId="Absatz-Standardschriftart">
    <w:name w:val="Absatz-Standardschriftart"/>
    <w:rsid w:val="00A50EA4"/>
  </w:style>
  <w:style w:type="character" w:customStyle="1" w:styleId="WW-Absatz-Standardschriftart">
    <w:name w:val="WW-Absatz-Standardschriftart"/>
    <w:rsid w:val="00A50EA4"/>
  </w:style>
  <w:style w:type="character" w:customStyle="1" w:styleId="WW-Absatz-Standardschriftart1">
    <w:name w:val="WW-Absatz-Standardschriftart1"/>
    <w:rsid w:val="00A50EA4"/>
  </w:style>
  <w:style w:type="character" w:customStyle="1" w:styleId="WW-Absatz-Standardschriftart11">
    <w:name w:val="WW-Absatz-Standardschriftart11"/>
    <w:rsid w:val="00A50EA4"/>
  </w:style>
  <w:style w:type="character" w:customStyle="1" w:styleId="WW-Absatz-Standardschriftart111">
    <w:name w:val="WW-Absatz-Standardschriftart111"/>
    <w:rsid w:val="00A50EA4"/>
  </w:style>
  <w:style w:type="character" w:customStyle="1" w:styleId="WW-Absatz-Standardschriftart1111">
    <w:name w:val="WW-Absatz-Standardschriftart1111"/>
    <w:rsid w:val="00A50EA4"/>
  </w:style>
  <w:style w:type="character" w:customStyle="1" w:styleId="WW-Absatz-Standardschriftart11111">
    <w:name w:val="WW-Absatz-Standardschriftart11111"/>
    <w:rsid w:val="00A50EA4"/>
  </w:style>
  <w:style w:type="character" w:customStyle="1" w:styleId="WW-Absatz-Standardschriftart111111">
    <w:name w:val="WW-Absatz-Standardschriftart111111"/>
    <w:rsid w:val="00A50EA4"/>
  </w:style>
  <w:style w:type="character" w:customStyle="1" w:styleId="WW8Num5z6">
    <w:name w:val="WW8Num5z6"/>
    <w:rsid w:val="00A50EA4"/>
    <w:rPr>
      <w:rFonts w:ascii="Symbol" w:hAnsi="Symbol" w:cs="Symbol"/>
      <w:color w:val="auto"/>
    </w:rPr>
  </w:style>
  <w:style w:type="character" w:customStyle="1" w:styleId="WW-Absatz-Standardschriftart1111111">
    <w:name w:val="WW-Absatz-Standardschriftart1111111"/>
    <w:rsid w:val="00A50EA4"/>
  </w:style>
  <w:style w:type="character" w:customStyle="1" w:styleId="WW8Num4z6">
    <w:name w:val="WW8Num4z6"/>
    <w:rsid w:val="00A50EA4"/>
    <w:rPr>
      <w:rFonts w:ascii="Symbol" w:hAnsi="Symbol" w:cs="Symbol"/>
      <w:color w:val="auto"/>
    </w:rPr>
  </w:style>
  <w:style w:type="character" w:customStyle="1" w:styleId="WW8Num6z6">
    <w:name w:val="WW8Num6z6"/>
    <w:rsid w:val="00A50EA4"/>
    <w:rPr>
      <w:rFonts w:ascii="Symbol" w:hAnsi="Symbol" w:cs="Symbol"/>
      <w:color w:val="auto"/>
    </w:rPr>
  </w:style>
  <w:style w:type="character" w:customStyle="1" w:styleId="WW-Absatz-Standardschriftart11111111">
    <w:name w:val="WW-Absatz-Standardschriftart11111111"/>
    <w:rsid w:val="00A50EA4"/>
  </w:style>
  <w:style w:type="character" w:customStyle="1" w:styleId="WW-Absatz-Standardschriftart111111111">
    <w:name w:val="WW-Absatz-Standardschriftart111111111"/>
    <w:rsid w:val="00A50EA4"/>
  </w:style>
  <w:style w:type="character" w:customStyle="1" w:styleId="WW8Num10z5">
    <w:name w:val="WW8Num10z5"/>
    <w:rsid w:val="00A50EA4"/>
    <w:rPr>
      <w:rFonts w:ascii="Wingdings" w:hAnsi="Wingdings" w:cs="Wingdings"/>
    </w:rPr>
  </w:style>
  <w:style w:type="character" w:customStyle="1" w:styleId="Policepardfaut1">
    <w:name w:val="Police par défaut1"/>
    <w:rsid w:val="00A50EA4"/>
  </w:style>
  <w:style w:type="character" w:styleId="Hyperlink">
    <w:name w:val="Hyperlink"/>
    <w:uiPriority w:val="99"/>
    <w:rsid w:val="00A50EA4"/>
    <w:rPr>
      <w:color w:val="0000FF"/>
      <w:u w:val="single"/>
    </w:rPr>
  </w:style>
  <w:style w:type="character" w:customStyle="1" w:styleId="Marquedecommentaire1">
    <w:name w:val="Marque de commentaire1"/>
    <w:rsid w:val="00A50EA4"/>
    <w:rPr>
      <w:sz w:val="16"/>
      <w:szCs w:val="16"/>
    </w:rPr>
  </w:style>
  <w:style w:type="character" w:customStyle="1" w:styleId="Caractresdenotedebasdepage">
    <w:name w:val="Caractères de note de bas de page"/>
    <w:rsid w:val="00A50EA4"/>
    <w:rPr>
      <w:vertAlign w:val="superscript"/>
    </w:rPr>
  </w:style>
  <w:style w:type="character" w:styleId="FollowedHyperlink">
    <w:name w:val="FollowedHyperlink"/>
    <w:rsid w:val="00A50EA4"/>
    <w:rPr>
      <w:color w:val="800080"/>
      <w:u w:val="single"/>
    </w:rPr>
  </w:style>
  <w:style w:type="character" w:customStyle="1" w:styleId="CorpsdetexteCar">
    <w:name w:val="Corps de texte Car"/>
    <w:rsid w:val="00A50EA4"/>
    <w:rPr>
      <w:rFonts w:ascii="Arial" w:hAnsi="Arial" w:cs="Arial"/>
    </w:rPr>
  </w:style>
  <w:style w:type="character" w:customStyle="1" w:styleId="Caractresdenumrotation">
    <w:name w:val="Caractères de numérotation"/>
    <w:rsid w:val="00A50EA4"/>
  </w:style>
  <w:style w:type="character" w:customStyle="1" w:styleId="Puces">
    <w:name w:val="Puces"/>
    <w:rsid w:val="00A50EA4"/>
    <w:rPr>
      <w:rFonts w:ascii="OpenSymbol" w:eastAsia="OpenSymbol" w:hAnsi="OpenSymbol" w:cs="OpenSymbol"/>
    </w:rPr>
  </w:style>
  <w:style w:type="character" w:customStyle="1" w:styleId="En-tteCar">
    <w:name w:val="En-tête Car"/>
    <w:uiPriority w:val="99"/>
    <w:rsid w:val="00A50EA4"/>
    <w:rPr>
      <w:rFonts w:ascii="Calibri" w:hAnsi="Calibri" w:cs="Calibri"/>
    </w:rPr>
  </w:style>
  <w:style w:type="character" w:customStyle="1" w:styleId="PieddepageCar">
    <w:name w:val="Pied de page Car"/>
    <w:uiPriority w:val="99"/>
    <w:rsid w:val="00A50EA4"/>
    <w:rPr>
      <w:rFonts w:ascii="Calibri" w:hAnsi="Calibri" w:cs="Calibri"/>
    </w:rPr>
  </w:style>
  <w:style w:type="character" w:customStyle="1" w:styleId="TextedebullesCar">
    <w:name w:val="Texte de bulles Car"/>
    <w:rsid w:val="00A50EA4"/>
    <w:rPr>
      <w:rFonts w:ascii="Tahoma" w:hAnsi="Tahoma" w:cs="Tahoma"/>
      <w:sz w:val="16"/>
      <w:szCs w:val="16"/>
    </w:rPr>
  </w:style>
  <w:style w:type="character" w:customStyle="1" w:styleId="SansinterligneCar">
    <w:name w:val="Sans interligne Car"/>
    <w:rsid w:val="00A50EA4"/>
    <w:rPr>
      <w:rFonts w:ascii="Calibri" w:hAnsi="Calibri" w:cs="Calibri"/>
      <w:sz w:val="22"/>
      <w:szCs w:val="22"/>
      <w:lang w:bidi="ar-SA"/>
    </w:rPr>
  </w:style>
  <w:style w:type="character" w:styleId="Emphasis">
    <w:name w:val="Emphasis"/>
    <w:qFormat/>
    <w:rsid w:val="00A50EA4"/>
    <w:rPr>
      <w:i/>
      <w:iCs/>
    </w:rPr>
  </w:style>
  <w:style w:type="character" w:customStyle="1" w:styleId="Retraitcorpsdetexte2Car">
    <w:name w:val="Retrait corps de texte 2 Car"/>
    <w:rsid w:val="00A50EA4"/>
    <w:rPr>
      <w:rFonts w:ascii="Calibri" w:hAnsi="Calibri" w:cs="Calibri"/>
    </w:rPr>
  </w:style>
  <w:style w:type="character" w:customStyle="1" w:styleId="Titre1Car">
    <w:name w:val="Titre 1 Car"/>
    <w:rsid w:val="00A50EA4"/>
    <w:rPr>
      <w:rFonts w:ascii="Calibri" w:hAnsi="Calibri" w:cs="Calibri"/>
      <w:b/>
      <w:caps/>
      <w:color w:val="17365D"/>
      <w:sz w:val="28"/>
    </w:rPr>
  </w:style>
  <w:style w:type="character" w:customStyle="1" w:styleId="Titre2Car">
    <w:name w:val="Titre 2 Car"/>
    <w:rsid w:val="00A50EA4"/>
    <w:rPr>
      <w:rFonts w:ascii="Calibri" w:hAnsi="Calibri" w:cs="Calibri"/>
      <w:b/>
      <w:color w:val="376092"/>
      <w:sz w:val="24"/>
    </w:rPr>
  </w:style>
  <w:style w:type="character" w:styleId="Strong">
    <w:name w:val="Strong"/>
    <w:uiPriority w:val="22"/>
    <w:qFormat/>
    <w:rsid w:val="00A50EA4"/>
    <w:rPr>
      <w:b/>
      <w:bCs/>
    </w:rPr>
  </w:style>
  <w:style w:type="character" w:customStyle="1" w:styleId="Normal1Car">
    <w:name w:val="Normal1 Car"/>
    <w:rsid w:val="00A50EA4"/>
    <w:rPr>
      <w:rFonts w:cs="Arial Narrow"/>
      <w:sz w:val="22"/>
      <w:szCs w:val="24"/>
    </w:rPr>
  </w:style>
  <w:style w:type="character" w:customStyle="1" w:styleId="Marquedecommentaire2">
    <w:name w:val="Marque de commentaire2"/>
    <w:rsid w:val="00A50EA4"/>
    <w:rPr>
      <w:sz w:val="16"/>
      <w:szCs w:val="16"/>
    </w:rPr>
  </w:style>
  <w:style w:type="character" w:customStyle="1" w:styleId="Titre3Car">
    <w:name w:val="Titre 3 Car"/>
    <w:rsid w:val="00A50EA4"/>
    <w:rPr>
      <w:rFonts w:ascii="Calibri" w:hAnsi="Calibri" w:cs="Calibri"/>
      <w:b/>
      <w:color w:val="A6A6A6"/>
      <w:sz w:val="22"/>
      <w:lang w:val="fr-FR" w:bidi="ar-SA"/>
    </w:rPr>
  </w:style>
  <w:style w:type="character" w:customStyle="1" w:styleId="Titre4Car">
    <w:name w:val="Titre 4 Car"/>
    <w:rsid w:val="00A50EA4"/>
    <w:rPr>
      <w:rFonts w:ascii="Calibri" w:hAnsi="Calibri" w:cs="Calibri"/>
      <w:b/>
      <w:color w:val="376092"/>
      <w:sz w:val="18"/>
      <w:u w:val="single"/>
      <w:lang w:val="fr-FR" w:bidi="ar-SA"/>
    </w:rPr>
  </w:style>
  <w:style w:type="character" w:customStyle="1" w:styleId="Titre5Car">
    <w:name w:val="Titre 5 Car"/>
    <w:rsid w:val="00A50EA4"/>
    <w:rPr>
      <w:rFonts w:ascii="Calibri" w:hAnsi="Calibri" w:cs="Calibri"/>
      <w:b/>
      <w:color w:val="948A54"/>
      <w:sz w:val="16"/>
      <w:u w:val="single"/>
      <w:lang w:val="fr-FR" w:bidi="ar-SA"/>
    </w:rPr>
  </w:style>
  <w:style w:type="character" w:customStyle="1" w:styleId="ext-mb-text">
    <w:name w:val="ext-mb-text"/>
    <w:basedOn w:val="Policepardfaut2"/>
    <w:rsid w:val="00A50EA4"/>
  </w:style>
  <w:style w:type="character" w:customStyle="1" w:styleId="sourcerowtext">
    <w:name w:val="sourcerowtext"/>
    <w:basedOn w:val="Policepardfaut2"/>
    <w:rsid w:val="00A50EA4"/>
  </w:style>
  <w:style w:type="character" w:customStyle="1" w:styleId="errmess">
    <w:name w:val="errmess"/>
    <w:basedOn w:val="Policepardfaut2"/>
    <w:rsid w:val="00A50EA4"/>
  </w:style>
  <w:style w:type="character" w:customStyle="1" w:styleId="ParagraphedelisteCar">
    <w:name w:val="Paragraphe de liste Car"/>
    <w:rsid w:val="00A50EA4"/>
    <w:rPr>
      <w:rFonts w:ascii="Calibri" w:hAnsi="Calibri" w:cs="Calibri"/>
    </w:rPr>
  </w:style>
  <w:style w:type="character" w:customStyle="1" w:styleId="ExplorateurdedocumentsCar">
    <w:name w:val="Explorateur de documents Car"/>
    <w:rsid w:val="00A50EA4"/>
    <w:rPr>
      <w:rFonts w:ascii="Tahoma" w:hAnsi="Tahoma" w:cs="Tahoma"/>
      <w:sz w:val="16"/>
      <w:szCs w:val="16"/>
      <w:lang w:eastAsia="zh-CN"/>
    </w:rPr>
  </w:style>
  <w:style w:type="character" w:customStyle="1" w:styleId="TitreCar">
    <w:name w:val="Titre Car"/>
    <w:rsid w:val="00A50EA4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PrformatHTMLCar">
    <w:name w:val="Préformaté HTML Car"/>
    <w:rsid w:val="00A50EA4"/>
    <w:rPr>
      <w:rFonts w:ascii="Courier New" w:hAnsi="Courier New" w:cs="Courier New"/>
    </w:rPr>
  </w:style>
  <w:style w:type="character" w:customStyle="1" w:styleId="offscreen">
    <w:name w:val="offscreen"/>
    <w:basedOn w:val="Policepardfaut3"/>
    <w:rsid w:val="00A50EA4"/>
  </w:style>
  <w:style w:type="character" w:customStyle="1" w:styleId="objectbox">
    <w:name w:val="objectbox"/>
    <w:basedOn w:val="Policepardfaut3"/>
    <w:rsid w:val="00A50EA4"/>
  </w:style>
  <w:style w:type="paragraph" w:customStyle="1" w:styleId="Titre3">
    <w:name w:val="Titre3"/>
    <w:basedOn w:val="Normal"/>
    <w:next w:val="Normal"/>
    <w:rsid w:val="00A50EA4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BodyText">
    <w:name w:val="Body Text"/>
    <w:basedOn w:val="Normal"/>
    <w:rsid w:val="00A50EA4"/>
    <w:pPr>
      <w:spacing w:after="120"/>
    </w:pPr>
  </w:style>
  <w:style w:type="paragraph" w:styleId="List">
    <w:name w:val="List"/>
    <w:basedOn w:val="BodyText"/>
    <w:rsid w:val="00A50EA4"/>
    <w:rPr>
      <w:rFonts w:cs="Tahoma"/>
    </w:rPr>
  </w:style>
  <w:style w:type="paragraph" w:styleId="Caption">
    <w:name w:val="caption"/>
    <w:basedOn w:val="Normal"/>
    <w:qFormat/>
    <w:rsid w:val="003E056B"/>
    <w:pPr>
      <w:suppressLineNumbers/>
      <w:spacing w:before="120" w:after="120"/>
      <w:jc w:val="center"/>
    </w:pPr>
    <w:rPr>
      <w:rFonts w:cs="Arial"/>
      <w:i/>
      <w:iCs/>
      <w:color w:val="365F91" w:themeColor="accent1" w:themeShade="BF"/>
    </w:rPr>
  </w:style>
  <w:style w:type="paragraph" w:customStyle="1" w:styleId="Index">
    <w:name w:val="Index"/>
    <w:basedOn w:val="Normal"/>
    <w:rsid w:val="00A50EA4"/>
    <w:pPr>
      <w:suppressLineNumbers/>
    </w:pPr>
    <w:rPr>
      <w:rFonts w:cs="Tahoma"/>
    </w:rPr>
  </w:style>
  <w:style w:type="paragraph" w:customStyle="1" w:styleId="Titre2">
    <w:name w:val="Titre2"/>
    <w:basedOn w:val="Normal"/>
    <w:next w:val="BodyText"/>
    <w:rsid w:val="00A50EA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itre1">
    <w:name w:val="Titre1"/>
    <w:basedOn w:val="Normal"/>
    <w:next w:val="BodyText"/>
    <w:rsid w:val="00A50EA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gende1">
    <w:name w:val="Légende1"/>
    <w:basedOn w:val="Normal"/>
    <w:rsid w:val="00A50EA4"/>
    <w:pPr>
      <w:suppressLineNumbers/>
      <w:spacing w:before="120" w:after="120"/>
    </w:pPr>
    <w:rPr>
      <w:rFonts w:cs="Tahoma"/>
      <w:i/>
      <w:iCs/>
      <w:sz w:val="24"/>
    </w:rPr>
  </w:style>
  <w:style w:type="paragraph" w:styleId="Footer">
    <w:name w:val="footer"/>
    <w:basedOn w:val="Normal"/>
    <w:uiPriority w:val="99"/>
    <w:rsid w:val="00A50EA4"/>
    <w:pPr>
      <w:tabs>
        <w:tab w:val="center" w:pos="4536"/>
        <w:tab w:val="right" w:pos="9072"/>
      </w:tabs>
    </w:pPr>
  </w:style>
  <w:style w:type="paragraph" w:customStyle="1" w:styleId="monStyle">
    <w:name w:val="monStyle"/>
    <w:basedOn w:val="Normal"/>
    <w:rsid w:val="00A50EA4"/>
    <w:pPr>
      <w:spacing w:line="360" w:lineRule="auto"/>
      <w:ind w:firstLine="709"/>
    </w:pPr>
    <w:rPr>
      <w:rFonts w:ascii="Verdana" w:hAnsi="Verdana" w:cs="Verdana"/>
    </w:rPr>
  </w:style>
  <w:style w:type="paragraph" w:customStyle="1" w:styleId="dessin">
    <w:name w:val="dessin"/>
    <w:basedOn w:val="Normal"/>
    <w:rsid w:val="00A50EA4"/>
    <w:pPr>
      <w:tabs>
        <w:tab w:val="left" w:pos="-720"/>
      </w:tabs>
      <w:spacing w:before="480" w:after="240"/>
      <w:jc w:val="center"/>
    </w:pPr>
  </w:style>
  <w:style w:type="paragraph" w:styleId="TOC2">
    <w:name w:val="toc 2"/>
    <w:basedOn w:val="Normal"/>
    <w:next w:val="Normal"/>
    <w:uiPriority w:val="39"/>
    <w:rsid w:val="00A50EA4"/>
    <w:pPr>
      <w:ind w:left="200"/>
    </w:pPr>
    <w:rPr>
      <w:smallCaps/>
    </w:rPr>
  </w:style>
  <w:style w:type="paragraph" w:styleId="TOC3">
    <w:name w:val="toc 3"/>
    <w:basedOn w:val="Normal"/>
    <w:next w:val="Normal"/>
    <w:uiPriority w:val="39"/>
    <w:rsid w:val="00A50EA4"/>
    <w:pPr>
      <w:ind w:left="400"/>
    </w:pPr>
    <w:rPr>
      <w:i/>
      <w:iCs/>
    </w:rPr>
  </w:style>
  <w:style w:type="paragraph" w:styleId="TOC1">
    <w:name w:val="toc 1"/>
    <w:basedOn w:val="Normal"/>
    <w:next w:val="Normal"/>
    <w:uiPriority w:val="39"/>
    <w:rsid w:val="00A50EA4"/>
    <w:pPr>
      <w:spacing w:before="120" w:after="120"/>
    </w:pPr>
    <w:rPr>
      <w:b/>
      <w:bCs/>
      <w:caps/>
    </w:rPr>
  </w:style>
  <w:style w:type="paragraph" w:customStyle="1" w:styleId="encadrpremirepage">
    <w:name w:val="encadré_première_page"/>
    <w:basedOn w:val="Normal"/>
    <w:rsid w:val="00A50EA4"/>
    <w:pPr>
      <w:keepLines/>
      <w:pBdr>
        <w:top w:val="single" w:sz="8" w:space="6" w:color="000000"/>
        <w:left w:val="single" w:sz="8" w:space="6" w:color="000000"/>
        <w:bottom w:val="single" w:sz="8" w:space="6" w:color="000000"/>
        <w:right w:val="single" w:sz="8" w:space="6" w:color="000000"/>
      </w:pBdr>
      <w:shd w:val="clear" w:color="auto" w:fill="CCCCCC"/>
      <w:spacing w:before="480" w:after="120"/>
      <w:jc w:val="center"/>
    </w:pPr>
    <w:rPr>
      <w:b/>
      <w:sz w:val="40"/>
    </w:rPr>
  </w:style>
  <w:style w:type="paragraph" w:styleId="TOC4">
    <w:name w:val="toc 4"/>
    <w:basedOn w:val="Normal"/>
    <w:next w:val="Normal"/>
    <w:uiPriority w:val="39"/>
    <w:rsid w:val="00A50EA4"/>
    <w:pPr>
      <w:ind w:left="600"/>
    </w:pPr>
    <w:rPr>
      <w:szCs w:val="21"/>
    </w:rPr>
  </w:style>
  <w:style w:type="paragraph" w:styleId="TOC5">
    <w:name w:val="toc 5"/>
    <w:basedOn w:val="Normal"/>
    <w:next w:val="Normal"/>
    <w:uiPriority w:val="39"/>
    <w:rsid w:val="00A50EA4"/>
    <w:pPr>
      <w:ind w:left="800"/>
    </w:pPr>
    <w:rPr>
      <w:rFonts w:ascii="Times New Roman" w:hAnsi="Times New Roman"/>
      <w:szCs w:val="21"/>
    </w:rPr>
  </w:style>
  <w:style w:type="paragraph" w:styleId="Index1">
    <w:name w:val="index 1"/>
    <w:basedOn w:val="Normal"/>
    <w:next w:val="Normal"/>
    <w:rsid w:val="00A50EA4"/>
    <w:pPr>
      <w:ind w:left="200" w:hanging="200"/>
    </w:pPr>
    <w:rPr>
      <w:rFonts w:ascii="Times New Roman" w:hAnsi="Times New Roman"/>
      <w:szCs w:val="21"/>
    </w:rPr>
  </w:style>
  <w:style w:type="paragraph" w:styleId="Index2">
    <w:name w:val="index 2"/>
    <w:basedOn w:val="Normal"/>
    <w:next w:val="Normal"/>
    <w:rsid w:val="00A50EA4"/>
    <w:pPr>
      <w:ind w:left="400" w:hanging="200"/>
    </w:pPr>
    <w:rPr>
      <w:rFonts w:ascii="Times New Roman" w:hAnsi="Times New Roman"/>
      <w:szCs w:val="21"/>
    </w:rPr>
  </w:style>
  <w:style w:type="paragraph" w:styleId="Index3">
    <w:name w:val="index 3"/>
    <w:basedOn w:val="Normal"/>
    <w:next w:val="Normal"/>
    <w:rsid w:val="00A50EA4"/>
    <w:pPr>
      <w:ind w:left="600" w:hanging="200"/>
    </w:pPr>
    <w:rPr>
      <w:rFonts w:ascii="Times New Roman" w:hAnsi="Times New Roman"/>
      <w:szCs w:val="21"/>
    </w:rPr>
  </w:style>
  <w:style w:type="paragraph" w:customStyle="1" w:styleId="Index41">
    <w:name w:val="Index 41"/>
    <w:basedOn w:val="Normal"/>
    <w:next w:val="Normal"/>
    <w:rsid w:val="00A50EA4"/>
    <w:pPr>
      <w:ind w:left="1616" w:hanging="198"/>
    </w:pPr>
    <w:rPr>
      <w:rFonts w:ascii="Times New Roman" w:hAnsi="Times New Roman"/>
      <w:szCs w:val="21"/>
    </w:rPr>
  </w:style>
  <w:style w:type="paragraph" w:customStyle="1" w:styleId="Index51">
    <w:name w:val="Index 51"/>
    <w:basedOn w:val="Normal"/>
    <w:next w:val="Normal"/>
    <w:rsid w:val="00A50EA4"/>
    <w:pPr>
      <w:ind w:left="1000" w:hanging="200"/>
    </w:pPr>
    <w:rPr>
      <w:rFonts w:ascii="Times New Roman" w:hAnsi="Times New Roman"/>
      <w:szCs w:val="21"/>
    </w:rPr>
  </w:style>
  <w:style w:type="paragraph" w:customStyle="1" w:styleId="Commentaire1">
    <w:name w:val="Commentaire1"/>
    <w:basedOn w:val="Normal"/>
    <w:next w:val="Normal"/>
    <w:rsid w:val="00A50EA4"/>
    <w:pPr>
      <w:pBdr>
        <w:top w:val="single" w:sz="8" w:space="1" w:color="000000"/>
        <w:left w:val="single" w:sz="8" w:space="4" w:color="000000"/>
        <w:bottom w:val="single" w:sz="8" w:space="1" w:color="000000"/>
        <w:right w:val="single" w:sz="8" w:space="4" w:color="000000"/>
      </w:pBdr>
      <w:shd w:val="clear" w:color="auto" w:fill="D9D9D9"/>
      <w:spacing w:before="120" w:after="120"/>
    </w:pPr>
    <w:rPr>
      <w:color w:val="0000FF"/>
    </w:rPr>
  </w:style>
  <w:style w:type="paragraph" w:styleId="Header">
    <w:name w:val="header"/>
    <w:basedOn w:val="Normal"/>
    <w:uiPriority w:val="99"/>
    <w:rsid w:val="00A50EA4"/>
    <w:pPr>
      <w:tabs>
        <w:tab w:val="center" w:pos="4536"/>
        <w:tab w:val="right" w:pos="9072"/>
      </w:tabs>
    </w:pPr>
  </w:style>
  <w:style w:type="paragraph" w:customStyle="1" w:styleId="Dtail1">
    <w:name w:val="Détail 1"/>
    <w:basedOn w:val="BodyText"/>
    <w:rsid w:val="00A50EA4"/>
    <w:pPr>
      <w:tabs>
        <w:tab w:val="left" w:pos="11"/>
        <w:tab w:val="left" w:pos="244"/>
      </w:tabs>
      <w:spacing w:after="60"/>
      <w:ind w:left="244" w:right="244" w:hanging="244"/>
    </w:pPr>
    <w:rPr>
      <w:bCs/>
    </w:rPr>
  </w:style>
  <w:style w:type="paragraph" w:styleId="FootnoteText">
    <w:name w:val="footnote text"/>
    <w:basedOn w:val="Normal"/>
    <w:rsid w:val="00A50EA4"/>
  </w:style>
  <w:style w:type="paragraph" w:customStyle="1" w:styleId="Explorateurdedocuments1">
    <w:name w:val="Explorateur de documents1"/>
    <w:basedOn w:val="Normal"/>
    <w:rsid w:val="00A50EA4"/>
    <w:pPr>
      <w:shd w:val="clear" w:color="auto" w:fill="000080"/>
    </w:pPr>
    <w:rPr>
      <w:rFonts w:ascii="Tahoma" w:hAnsi="Tahoma" w:cs="Tahoma"/>
    </w:rPr>
  </w:style>
  <w:style w:type="paragraph" w:customStyle="1" w:styleId="LienhypertexteCentr">
    <w:name w:val="Lien hypertexte Centré"/>
    <w:basedOn w:val="Normal"/>
    <w:rsid w:val="00A50EA4"/>
    <w:pPr>
      <w:jc w:val="center"/>
    </w:pPr>
    <w:rPr>
      <w:color w:val="0000FF"/>
      <w:u w:val="single"/>
    </w:rPr>
  </w:style>
  <w:style w:type="paragraph" w:customStyle="1" w:styleId="Dtail2">
    <w:name w:val="Détail 2"/>
    <w:basedOn w:val="Dtail1"/>
    <w:rsid w:val="00A50EA4"/>
  </w:style>
  <w:style w:type="paragraph" w:customStyle="1" w:styleId="Dtail3">
    <w:name w:val="Détail 3"/>
    <w:basedOn w:val="Dtail2"/>
    <w:rsid w:val="00A50EA4"/>
    <w:pPr>
      <w:tabs>
        <w:tab w:val="left" w:pos="731"/>
      </w:tabs>
      <w:ind w:left="732"/>
    </w:pPr>
  </w:style>
  <w:style w:type="paragraph" w:customStyle="1" w:styleId="Dfinition">
    <w:name w:val="Définition"/>
    <w:basedOn w:val="BodyText"/>
    <w:rsid w:val="00A50EA4"/>
    <w:pPr>
      <w:tabs>
        <w:tab w:val="left" w:pos="1134"/>
      </w:tabs>
      <w:spacing w:after="240"/>
      <w:ind w:left="1134" w:hanging="1134"/>
    </w:pPr>
    <w:rPr>
      <w:bCs/>
      <w:i/>
    </w:rPr>
  </w:style>
  <w:style w:type="paragraph" w:styleId="ListParagraph">
    <w:name w:val="List Paragraph"/>
    <w:basedOn w:val="Normal"/>
    <w:uiPriority w:val="34"/>
    <w:qFormat/>
    <w:rsid w:val="00A50EA4"/>
    <w:pPr>
      <w:ind w:left="708"/>
    </w:pPr>
  </w:style>
  <w:style w:type="paragraph" w:customStyle="1" w:styleId="code">
    <w:name w:val="code"/>
    <w:basedOn w:val="Normal"/>
    <w:next w:val="Normal"/>
    <w:rsid w:val="00A50EA4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E5E5E5"/>
      <w:ind w:left="720"/>
    </w:pPr>
  </w:style>
  <w:style w:type="paragraph" w:customStyle="1" w:styleId="Contenudetableau">
    <w:name w:val="Contenu de tableau"/>
    <w:basedOn w:val="Normal"/>
    <w:rsid w:val="00A50EA4"/>
    <w:pPr>
      <w:suppressLineNumbers/>
    </w:pPr>
  </w:style>
  <w:style w:type="paragraph" w:customStyle="1" w:styleId="Titredetableau">
    <w:name w:val="Titre de tableau"/>
    <w:basedOn w:val="Contenudetableau"/>
    <w:rsid w:val="00A50EA4"/>
    <w:pPr>
      <w:jc w:val="center"/>
    </w:pPr>
    <w:rPr>
      <w:b/>
      <w:bCs/>
    </w:rPr>
  </w:style>
  <w:style w:type="paragraph" w:styleId="TOC6">
    <w:name w:val="toc 6"/>
    <w:basedOn w:val="Index"/>
    <w:uiPriority w:val="39"/>
    <w:rsid w:val="00A50EA4"/>
    <w:pPr>
      <w:tabs>
        <w:tab w:val="right" w:leader="dot" w:pos="8222"/>
      </w:tabs>
      <w:ind w:left="1415"/>
    </w:pPr>
  </w:style>
  <w:style w:type="paragraph" w:styleId="TOC7">
    <w:name w:val="toc 7"/>
    <w:basedOn w:val="Index"/>
    <w:uiPriority w:val="39"/>
    <w:rsid w:val="00A50EA4"/>
    <w:pPr>
      <w:tabs>
        <w:tab w:val="right" w:leader="dot" w:pos="7939"/>
      </w:tabs>
      <w:ind w:left="1698"/>
    </w:pPr>
  </w:style>
  <w:style w:type="paragraph" w:styleId="TOC8">
    <w:name w:val="toc 8"/>
    <w:basedOn w:val="Index"/>
    <w:uiPriority w:val="39"/>
    <w:rsid w:val="00A50EA4"/>
    <w:pPr>
      <w:tabs>
        <w:tab w:val="right" w:leader="dot" w:pos="7656"/>
      </w:tabs>
      <w:ind w:left="1981"/>
    </w:pPr>
  </w:style>
  <w:style w:type="paragraph" w:styleId="TOC9">
    <w:name w:val="toc 9"/>
    <w:basedOn w:val="Index"/>
    <w:uiPriority w:val="39"/>
    <w:rsid w:val="00A50EA4"/>
    <w:pPr>
      <w:tabs>
        <w:tab w:val="right" w:leader="dot" w:pos="7373"/>
      </w:tabs>
      <w:ind w:left="2264"/>
    </w:pPr>
  </w:style>
  <w:style w:type="paragraph" w:customStyle="1" w:styleId="Tabledesmatiresniveau10">
    <w:name w:val="Table des matières niveau 10"/>
    <w:basedOn w:val="Index"/>
    <w:rsid w:val="00A50EA4"/>
    <w:pPr>
      <w:tabs>
        <w:tab w:val="right" w:leader="dot" w:pos="7090"/>
      </w:tabs>
      <w:ind w:left="2547"/>
    </w:pPr>
  </w:style>
  <w:style w:type="paragraph" w:customStyle="1" w:styleId="Contenuducadre">
    <w:name w:val="Contenu du cadre"/>
    <w:basedOn w:val="BodyText"/>
    <w:rsid w:val="00A50EA4"/>
  </w:style>
  <w:style w:type="paragraph" w:customStyle="1" w:styleId="Titre10">
    <w:name w:val="Titre 10"/>
    <w:basedOn w:val="Titre1"/>
    <w:next w:val="BodyText"/>
    <w:rsid w:val="00A50EA4"/>
    <w:pPr>
      <w:numPr>
        <w:numId w:val="2"/>
      </w:numPr>
      <w:tabs>
        <w:tab w:val="left" w:pos="567"/>
      </w:tabs>
      <w:ind w:left="567"/>
    </w:pPr>
    <w:rPr>
      <w:b/>
      <w:bCs/>
      <w:sz w:val="21"/>
      <w:szCs w:val="21"/>
    </w:rPr>
  </w:style>
  <w:style w:type="paragraph" w:customStyle="1" w:styleId="texte">
    <w:name w:val="texte"/>
    <w:basedOn w:val="Normal"/>
    <w:rsid w:val="00A50EA4"/>
    <w:pPr>
      <w:ind w:left="709"/>
    </w:pPr>
  </w:style>
  <w:style w:type="paragraph" w:customStyle="1" w:styleId="index0">
    <w:name w:val="index"/>
    <w:basedOn w:val="Normal"/>
    <w:rsid w:val="00A50EA4"/>
    <w:pPr>
      <w:ind w:left="708"/>
    </w:pPr>
  </w:style>
  <w:style w:type="paragraph" w:customStyle="1" w:styleId="Index00">
    <w:name w:val="Index 0"/>
    <w:basedOn w:val="index0"/>
    <w:rsid w:val="00A50EA4"/>
  </w:style>
  <w:style w:type="paragraph" w:customStyle="1" w:styleId="Default">
    <w:name w:val="Default"/>
    <w:rsid w:val="00A50EA4"/>
    <w:pPr>
      <w:widowControl w:val="0"/>
      <w:suppressAutoHyphens/>
      <w:autoSpaceDE w:val="0"/>
      <w:spacing w:line="360" w:lineRule="atLeast"/>
      <w:jc w:val="both"/>
      <w:textAlignment w:val="baseline"/>
    </w:pPr>
    <w:rPr>
      <w:rFonts w:ascii="Verdana" w:eastAsia="Arial" w:hAnsi="Verdana" w:cs="Verdana"/>
      <w:color w:val="000000"/>
      <w:sz w:val="24"/>
      <w:szCs w:val="24"/>
      <w:lang w:eastAsia="zh-CN"/>
    </w:rPr>
  </w:style>
  <w:style w:type="paragraph" w:styleId="BalloonText">
    <w:name w:val="Balloon Text"/>
    <w:basedOn w:val="Normal"/>
    <w:rsid w:val="00A50EA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50EA4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7B4F6B00CF444658947C63527AACE2D4">
    <w:name w:val="7B4F6B00CF444658947C63527AACE2D4"/>
    <w:rsid w:val="00A50EA4"/>
    <w:pPr>
      <w:suppressAutoHyphens/>
      <w:spacing w:after="200" w:line="276" w:lineRule="auto"/>
    </w:pPr>
    <w:rPr>
      <w:rFonts w:ascii="Calibri" w:hAnsi="Calibri" w:cs="Calibri"/>
      <w:sz w:val="22"/>
      <w:szCs w:val="22"/>
      <w:lang w:val="en-US" w:eastAsia="zh-CN"/>
    </w:rPr>
  </w:style>
  <w:style w:type="paragraph" w:customStyle="1" w:styleId="Retraitcorpsdetexte21">
    <w:name w:val="Retrait corps de texte 21"/>
    <w:basedOn w:val="Normal"/>
    <w:rsid w:val="00A50EA4"/>
    <w:pPr>
      <w:spacing w:after="120" w:line="480" w:lineRule="auto"/>
      <w:ind w:left="283"/>
    </w:pPr>
  </w:style>
  <w:style w:type="paragraph" w:customStyle="1" w:styleId="Listenumros1">
    <w:name w:val="Liste à numéros1"/>
    <w:basedOn w:val="Normal"/>
    <w:rsid w:val="00A50EA4"/>
    <w:pPr>
      <w:numPr>
        <w:numId w:val="3"/>
      </w:numPr>
    </w:pPr>
    <w:rPr>
      <w:rFonts w:ascii="Arial" w:hAnsi="Arial" w:cs="Arial"/>
      <w:sz w:val="18"/>
    </w:rPr>
  </w:style>
  <w:style w:type="paragraph" w:styleId="NormalWeb">
    <w:name w:val="Normal (Web)"/>
    <w:basedOn w:val="Normal"/>
    <w:uiPriority w:val="99"/>
    <w:rsid w:val="00A50EA4"/>
    <w:pPr>
      <w:spacing w:before="100" w:after="119"/>
    </w:pPr>
    <w:rPr>
      <w:rFonts w:ascii="Times New Roman" w:hAnsi="Times New Roman"/>
      <w:sz w:val="24"/>
    </w:rPr>
  </w:style>
  <w:style w:type="paragraph" w:customStyle="1" w:styleId="CarCar4">
    <w:name w:val="Car Car4"/>
    <w:basedOn w:val="Normal"/>
    <w:next w:val="Normal"/>
    <w:rsid w:val="00A50EA4"/>
    <w:pPr>
      <w:tabs>
        <w:tab w:val="left" w:pos="1440"/>
      </w:tabs>
    </w:pPr>
    <w:rPr>
      <w:rFonts w:ascii="Times New Roman" w:hAnsi="Times New Roman" w:cs="Arial Narrow"/>
    </w:rPr>
  </w:style>
  <w:style w:type="paragraph" w:customStyle="1" w:styleId="Normal1">
    <w:name w:val="Normal1"/>
    <w:basedOn w:val="Normal"/>
    <w:next w:val="Normal"/>
    <w:rsid w:val="00A50EA4"/>
    <w:pPr>
      <w:tabs>
        <w:tab w:val="left" w:pos="1440"/>
      </w:tabs>
    </w:pPr>
    <w:rPr>
      <w:rFonts w:ascii="Times New Roman" w:hAnsi="Times New Roman"/>
    </w:rPr>
  </w:style>
  <w:style w:type="paragraph" w:customStyle="1" w:styleId="normal10">
    <w:name w:val="normal1"/>
    <w:basedOn w:val="Normal"/>
    <w:rsid w:val="00A50EA4"/>
    <w:pPr>
      <w:spacing w:before="100" w:after="100"/>
    </w:pPr>
    <w:rPr>
      <w:rFonts w:ascii="Times New Roman" w:hAnsi="Times New Roman"/>
      <w:sz w:val="24"/>
    </w:rPr>
  </w:style>
  <w:style w:type="paragraph" w:customStyle="1" w:styleId="1">
    <w:name w:val="1"/>
    <w:basedOn w:val="Normal"/>
    <w:next w:val="Normal"/>
    <w:rsid w:val="00A50EA4"/>
    <w:pPr>
      <w:tabs>
        <w:tab w:val="left" w:pos="1440"/>
      </w:tabs>
    </w:pPr>
    <w:rPr>
      <w:rFonts w:ascii="Times New Roman" w:hAnsi="Times New Roman" w:cs="Arial Narrow"/>
    </w:rPr>
  </w:style>
  <w:style w:type="paragraph" w:customStyle="1" w:styleId="Commentaire2">
    <w:name w:val="Commentaire2"/>
    <w:basedOn w:val="Normal"/>
    <w:rsid w:val="00A50EA4"/>
  </w:style>
  <w:style w:type="paragraph" w:styleId="CommentSubject">
    <w:name w:val="annotation subject"/>
    <w:basedOn w:val="Commentaire2"/>
    <w:next w:val="Commentaire2"/>
    <w:rsid w:val="00A50EA4"/>
    <w:rPr>
      <w:b/>
      <w:bCs/>
    </w:rPr>
  </w:style>
  <w:style w:type="paragraph" w:styleId="Revision">
    <w:name w:val="Revision"/>
    <w:rsid w:val="00A50EA4"/>
    <w:pPr>
      <w:suppressAutoHyphens/>
    </w:pPr>
    <w:rPr>
      <w:rFonts w:ascii="Calibri" w:hAnsi="Calibri" w:cs="Calibri"/>
      <w:lang w:eastAsia="zh-CN"/>
    </w:rPr>
  </w:style>
  <w:style w:type="paragraph" w:customStyle="1" w:styleId="Contenudecadre">
    <w:name w:val="Contenu de cadre"/>
    <w:basedOn w:val="Normal"/>
    <w:rsid w:val="00A50EA4"/>
  </w:style>
  <w:style w:type="paragraph" w:customStyle="1" w:styleId="Explorateurdedocuments2">
    <w:name w:val="Explorateur de documents2"/>
    <w:basedOn w:val="Normal"/>
    <w:rsid w:val="00A50EA4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rsid w:val="00A50E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Quotations">
    <w:name w:val="Quotations"/>
    <w:basedOn w:val="Normal"/>
    <w:rsid w:val="00A50EA4"/>
    <w:pPr>
      <w:spacing w:after="283"/>
      <w:ind w:left="567" w:right="567"/>
    </w:pPr>
  </w:style>
  <w:style w:type="paragraph" w:styleId="Title">
    <w:name w:val="Title"/>
    <w:basedOn w:val="Titre3"/>
    <w:next w:val="BodyText"/>
    <w:qFormat/>
    <w:rsid w:val="00A50EA4"/>
    <w:rPr>
      <w:sz w:val="56"/>
      <w:szCs w:val="56"/>
    </w:rPr>
  </w:style>
  <w:style w:type="paragraph" w:styleId="Subtitle">
    <w:name w:val="Subtitle"/>
    <w:basedOn w:val="Titre3"/>
    <w:next w:val="BodyText"/>
    <w:qFormat/>
    <w:rsid w:val="00A50EA4"/>
    <w:pPr>
      <w:spacing w:before="60" w:after="120"/>
    </w:pPr>
    <w:rPr>
      <w:sz w:val="36"/>
      <w:szCs w:val="3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04FBE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E04FBE"/>
    <w:rPr>
      <w:rFonts w:ascii="Tahoma" w:hAnsi="Tahoma" w:cs="Tahoma"/>
      <w:sz w:val="16"/>
      <w:szCs w:val="16"/>
      <w:lang w:eastAsia="zh-CN"/>
    </w:rPr>
  </w:style>
  <w:style w:type="character" w:customStyle="1" w:styleId="Apagesgardes2Car">
    <w:name w:val="A pages gardes 2 Car"/>
    <w:link w:val="Apagesgardes2"/>
    <w:rsid w:val="007F5337"/>
    <w:rPr>
      <w:rFonts w:ascii="Arial" w:hAnsi="Arial"/>
      <w:sz w:val="44"/>
      <w:szCs w:val="44"/>
    </w:rPr>
  </w:style>
  <w:style w:type="paragraph" w:customStyle="1" w:styleId="Apagesgardes2">
    <w:name w:val="A pages gardes 2"/>
    <w:basedOn w:val="Normal"/>
    <w:link w:val="Apagesgardes2Car"/>
    <w:rsid w:val="007F5337"/>
    <w:pPr>
      <w:spacing w:after="100"/>
      <w:jc w:val="right"/>
    </w:pPr>
    <w:rPr>
      <w:rFonts w:ascii="Arial" w:hAnsi="Arial"/>
      <w:sz w:val="44"/>
      <w:szCs w:val="44"/>
    </w:rPr>
  </w:style>
  <w:style w:type="paragraph" w:customStyle="1" w:styleId="m-Rapports">
    <w:name w:val="m-Rapports"/>
    <w:basedOn w:val="Normal"/>
    <w:rsid w:val="007F5337"/>
    <w:pPr>
      <w:widowControl w:val="0"/>
      <w:ind w:left="1984"/>
    </w:pPr>
    <w:rPr>
      <w:rFonts w:ascii="Liberation Sans" w:eastAsia="SimSun" w:hAnsi="Liberation Sans" w:cs="Mangal"/>
      <w:b/>
      <w:sz w:val="36"/>
      <w:lang w:bidi="hi-IN"/>
    </w:rPr>
  </w:style>
  <w:style w:type="table" w:styleId="TableGrid">
    <w:name w:val="Table Grid"/>
    <w:basedOn w:val="TableNormal"/>
    <w:uiPriority w:val="59"/>
    <w:rsid w:val="001357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162FD6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/>
      <w:outlineLvl w:val="9"/>
    </w:pPr>
    <w:rPr>
      <w:rFonts w:ascii="Calibri Light" w:hAnsi="Calibri Light"/>
      <w:bCs/>
      <w:caps w:val="0"/>
      <w:color w:val="auto"/>
      <w:kern w:val="32"/>
      <w:sz w:val="32"/>
      <w:szCs w:val="32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9B0B1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9B0B1F"/>
    <w:rPr>
      <w:rFonts w:ascii="Calibri" w:hAnsi="Calibri" w:cs="Calibri"/>
      <w:lang w:eastAsia="zh-CN"/>
    </w:rPr>
  </w:style>
  <w:style w:type="character" w:customStyle="1" w:styleId="Mentionnonrsolue1">
    <w:name w:val="Mention non résolue1"/>
    <w:uiPriority w:val="99"/>
    <w:semiHidden/>
    <w:unhideWhenUsed/>
    <w:rsid w:val="00B84E6A"/>
    <w:rPr>
      <w:color w:val="808080"/>
      <w:shd w:val="clear" w:color="auto" w:fill="E6E6E6"/>
    </w:rPr>
  </w:style>
  <w:style w:type="paragraph" w:customStyle="1" w:styleId="NT3">
    <w:name w:val="NT3"/>
    <w:basedOn w:val="ListParagraph"/>
    <w:link w:val="NT3Car"/>
    <w:qFormat/>
    <w:rsid w:val="00EE4661"/>
    <w:pPr>
      <w:spacing w:after="60"/>
      <w:ind w:left="0"/>
      <w:contextualSpacing/>
    </w:pPr>
    <w:rPr>
      <w:rFonts w:eastAsia="Calibri"/>
      <w:b/>
      <w:szCs w:val="22"/>
      <w:lang w:eastAsia="en-US"/>
    </w:rPr>
  </w:style>
  <w:style w:type="paragraph" w:styleId="ListBullet2">
    <w:name w:val="List Bullet 2"/>
    <w:basedOn w:val="Normal"/>
    <w:uiPriority w:val="99"/>
    <w:unhideWhenUsed/>
    <w:rsid w:val="00EE4661"/>
    <w:pPr>
      <w:numPr>
        <w:numId w:val="4"/>
      </w:numPr>
      <w:spacing w:after="60"/>
      <w:contextualSpacing/>
    </w:pPr>
    <w:rPr>
      <w:rFonts w:eastAsia="Calibri"/>
      <w:szCs w:val="22"/>
      <w:lang w:eastAsia="en-US"/>
    </w:rPr>
  </w:style>
  <w:style w:type="character" w:customStyle="1" w:styleId="NT3Car">
    <w:name w:val="NT3 Car"/>
    <w:basedOn w:val="ParagraphedelisteCar"/>
    <w:link w:val="NT3"/>
    <w:rsid w:val="00EE4661"/>
    <w:rPr>
      <w:rFonts w:ascii="Calibri" w:eastAsia="Calibri" w:hAnsi="Calibri" w:cs="Calibri"/>
      <w:b/>
      <w:sz w:val="22"/>
      <w:szCs w:val="22"/>
      <w:lang w:eastAsia="en-US"/>
    </w:rPr>
  </w:style>
  <w:style w:type="paragraph" w:styleId="ListContinue">
    <w:name w:val="List Continue"/>
    <w:basedOn w:val="Normal"/>
    <w:uiPriority w:val="99"/>
    <w:unhideWhenUsed/>
    <w:rsid w:val="00EE4661"/>
    <w:pPr>
      <w:spacing w:after="120"/>
      <w:ind w:left="283"/>
      <w:contextualSpacing/>
    </w:pPr>
    <w:rPr>
      <w:rFonts w:eastAsia="Calibri"/>
      <w:szCs w:val="22"/>
      <w:lang w:eastAsia="en-US"/>
    </w:rPr>
  </w:style>
  <w:style w:type="paragraph" w:styleId="ListContinue2">
    <w:name w:val="List Continue 2"/>
    <w:basedOn w:val="Normal"/>
    <w:uiPriority w:val="99"/>
    <w:unhideWhenUsed/>
    <w:rsid w:val="00EE4661"/>
    <w:pPr>
      <w:spacing w:after="120"/>
      <w:ind w:left="566"/>
      <w:contextualSpacing/>
    </w:pPr>
    <w:rPr>
      <w:rFonts w:eastAsia="Calibri"/>
      <w:szCs w:val="22"/>
      <w:lang w:eastAsia="en-US"/>
    </w:rPr>
  </w:style>
  <w:style w:type="character" w:styleId="FootnoteReference">
    <w:name w:val="footnote reference"/>
    <w:basedOn w:val="DefaultParagraphFont"/>
    <w:semiHidden/>
    <w:rsid w:val="000926D3"/>
    <w:rPr>
      <w:vertAlign w:val="superscript"/>
    </w:rPr>
  </w:style>
  <w:style w:type="character" w:customStyle="1" w:styleId="Mentionnonrsolue2">
    <w:name w:val="Mention non résolue2"/>
    <w:basedOn w:val="DefaultParagraphFont"/>
    <w:uiPriority w:val="99"/>
    <w:semiHidden/>
    <w:unhideWhenUsed/>
    <w:rsid w:val="00EE210B"/>
    <w:rPr>
      <w:color w:val="808080"/>
      <w:shd w:val="clear" w:color="auto" w:fill="E6E6E6"/>
    </w:rPr>
  </w:style>
  <w:style w:type="character" w:customStyle="1" w:styleId="Heading7Char">
    <w:name w:val="Heading 7 Char"/>
    <w:aliases w:val="letter list Char,lettered list Char,T7 Char,Annexe2 Char,Annexe 2 Char,Annexe 21 Char,Annexe 22 Char,Annexe 23 Char,Annexe 24 Char,Annexe 25 Char,Annexe 26 Char,Annexe 27 Char,Entrust Heading 7 Char,Do Not Use3 Char,Heading7_Titre7 Char"/>
    <w:basedOn w:val="DefaultParagraphFont"/>
    <w:link w:val="Heading7"/>
    <w:rsid w:val="002A41C3"/>
    <w:rPr>
      <w:rFonts w:asciiTheme="minorHAnsi" w:hAnsiTheme="minorHAnsi"/>
      <w:sz w:val="22"/>
      <w:szCs w:val="24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2528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28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28B7"/>
    <w:rPr>
      <w:rFonts w:asciiTheme="minorHAnsi" w:hAnsiTheme="minorHAnsi"/>
      <w:lang w:eastAsia="zh-CN"/>
    </w:rPr>
  </w:style>
  <w:style w:type="paragraph" w:styleId="ListNumber">
    <w:name w:val="List Number"/>
    <w:basedOn w:val="Normal"/>
    <w:rsid w:val="00275AC2"/>
    <w:pPr>
      <w:numPr>
        <w:numId w:val="38"/>
      </w:numPr>
    </w:pPr>
    <w:rPr>
      <w:rFonts w:ascii="Arial" w:hAnsi="Arial"/>
      <w:sz w:val="18"/>
      <w:szCs w:val="20"/>
      <w:lang w:eastAsia="fr-FR"/>
    </w:rPr>
  </w:style>
  <w:style w:type="character" w:customStyle="1" w:styleId="block">
    <w:name w:val="block"/>
    <w:basedOn w:val="DefaultParagraphFont"/>
    <w:rsid w:val="00275AC2"/>
  </w:style>
  <w:style w:type="character" w:customStyle="1" w:styleId="lang-en">
    <w:name w:val="lang-en"/>
    <w:basedOn w:val="DefaultParagraphFont"/>
    <w:rsid w:val="00F144E3"/>
  </w:style>
  <w:style w:type="table" w:customStyle="1" w:styleId="Listeclaire-Accent11">
    <w:name w:val="Liste claire - Accent 11"/>
    <w:basedOn w:val="TableNormal"/>
    <w:uiPriority w:val="61"/>
    <w:rsid w:val="00C51FF5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5">
    <w:name w:val="Light List Accent 5"/>
    <w:basedOn w:val="TableNormal"/>
    <w:uiPriority w:val="61"/>
    <w:rsid w:val="00202EE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304770">
          <w:marLeft w:val="184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75061">
          <w:marLeft w:val="184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14696">
          <w:marLeft w:val="184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81932">
          <w:marLeft w:val="184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3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95243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0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0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297666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13007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0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27650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790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77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427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5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08570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9216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9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52186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457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346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75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0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2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42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584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354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58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2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2658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37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21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7383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2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7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4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3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60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059637">
          <w:marLeft w:val="184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20154">
          <w:marLeft w:val="184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97250">
          <w:marLeft w:val="184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1520">
          <w:marLeft w:val="184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57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372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955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9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5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8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4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79715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14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450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182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4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7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1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5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5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4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2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3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20157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5890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85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6938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5824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5692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4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ragonfly.docimsol.eu" TargetMode="External"/><Relationship Id="rId18" Type="http://schemas.openxmlformats.org/officeDocument/2006/relationships/hyperlink" Target="http://www.docimsol.eu" TargetMode="External"/><Relationship Id="rId26" Type="http://schemas.openxmlformats.org/officeDocument/2006/relationships/header" Target="header5.xml"/><Relationship Id="rId3" Type="http://schemas.openxmlformats.org/officeDocument/2006/relationships/numbering" Target="numbering.xml"/><Relationship Id="rId21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header" Target="header2.xml"/><Relationship Id="rId25" Type="http://schemas.microsoft.com/office/2016/09/relationships/commentsIds" Target="commentsIds.xml"/><Relationship Id="rId2" Type="http://schemas.openxmlformats.org/officeDocument/2006/relationships/customXml" Target="../customXml/item1.xml"/><Relationship Id="rId16" Type="http://schemas.openxmlformats.org/officeDocument/2006/relationships/footer" Target="footer1.xml"/><Relationship Id="rId20" Type="http://schemas.openxmlformats.org/officeDocument/2006/relationships/footer" Target="footer2.xml"/><Relationship Id="rId29" Type="http://schemas.microsoft.com/office/2011/relationships/people" Target="people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openxmlformats.org/officeDocument/2006/relationships/comments" Target="comments.xml"/><Relationship Id="rId28" Type="http://schemas.openxmlformats.org/officeDocument/2006/relationships/fontTable" Target="fontTable.xml"/><Relationship Id="rId10" Type="http://schemas.openxmlformats.org/officeDocument/2006/relationships/image" Target="media/image4.gif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hyperlink" Target="http://dragonfly.docimsol.eu" TargetMode="External"/><Relationship Id="rId22" Type="http://schemas.openxmlformats.org/officeDocument/2006/relationships/footer" Target="footer3.xml"/><Relationship Id="rId27" Type="http://schemas.openxmlformats.org/officeDocument/2006/relationships/footer" Target="footer4.xm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541F6-921D-4051-A9CA-9262C6992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1916</TotalTime>
  <Pages>1</Pages>
  <Words>1321</Words>
  <Characters>7270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8574</CharactersWithSpaces>
  <SharedDoc>false</SharedDoc>
  <HLinks>
    <vt:vector size="306" baseType="variant">
      <vt:variant>
        <vt:i4>1441844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_Toc494804441</vt:lpwstr>
      </vt:variant>
      <vt:variant>
        <vt:i4>1441844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_Toc494804440</vt:lpwstr>
      </vt:variant>
      <vt:variant>
        <vt:i4>1114164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_Toc494804439</vt:lpwstr>
      </vt:variant>
      <vt:variant>
        <vt:i4>1114164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_Toc494804438</vt:lpwstr>
      </vt:variant>
      <vt:variant>
        <vt:i4>1114164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_Toc494804437</vt:lpwstr>
      </vt:variant>
      <vt:variant>
        <vt:i4>1114164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_Toc494804436</vt:lpwstr>
      </vt:variant>
      <vt:variant>
        <vt:i4>1114164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_Toc494804435</vt:lpwstr>
      </vt:variant>
      <vt:variant>
        <vt:i4>1114164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_Toc494804434</vt:lpwstr>
      </vt:variant>
      <vt:variant>
        <vt:i4>1114164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_Toc494804433</vt:lpwstr>
      </vt:variant>
      <vt:variant>
        <vt:i4>1114164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_Toc494804432</vt:lpwstr>
      </vt:variant>
      <vt:variant>
        <vt:i4>1114164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_Toc494804431</vt:lpwstr>
      </vt:variant>
      <vt:variant>
        <vt:i4>1114164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_Toc494804430</vt:lpwstr>
      </vt:variant>
      <vt:variant>
        <vt:i4>1048628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_Toc494804429</vt:lpwstr>
      </vt:variant>
      <vt:variant>
        <vt:i4>1048628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_Toc494804428</vt:lpwstr>
      </vt:variant>
      <vt:variant>
        <vt:i4>1048628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_Toc494804427</vt:lpwstr>
      </vt:variant>
      <vt:variant>
        <vt:i4>1048628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_Toc494804426</vt:lpwstr>
      </vt:variant>
      <vt:variant>
        <vt:i4>1048628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_Toc494804425</vt:lpwstr>
      </vt:variant>
      <vt:variant>
        <vt:i4>1048628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_Toc494804424</vt:lpwstr>
      </vt:variant>
      <vt:variant>
        <vt:i4>1048628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_Toc494804423</vt:lpwstr>
      </vt:variant>
      <vt:variant>
        <vt:i4>1048628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_Toc494804422</vt:lpwstr>
      </vt:variant>
      <vt:variant>
        <vt:i4>1048628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_Toc494804421</vt:lpwstr>
      </vt:variant>
      <vt:variant>
        <vt:i4>1048628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_Toc494804420</vt:lpwstr>
      </vt:variant>
      <vt:variant>
        <vt:i4>1245236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_Toc494804419</vt:lpwstr>
      </vt:variant>
      <vt:variant>
        <vt:i4>1245236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_Toc494804418</vt:lpwstr>
      </vt:variant>
      <vt:variant>
        <vt:i4>1245236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_Toc494804417</vt:lpwstr>
      </vt:variant>
      <vt:variant>
        <vt:i4>1245236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_Toc494804416</vt:lpwstr>
      </vt:variant>
      <vt:variant>
        <vt:i4>1245236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_Toc494804415</vt:lpwstr>
      </vt:variant>
      <vt:variant>
        <vt:i4>1245236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_Toc494804414</vt:lpwstr>
      </vt:variant>
      <vt:variant>
        <vt:i4>1245236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_Toc494804413</vt:lpwstr>
      </vt:variant>
      <vt:variant>
        <vt:i4>1245236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_Toc494804412</vt:lpwstr>
      </vt:variant>
      <vt:variant>
        <vt:i4>1245236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_Toc494804411</vt:lpwstr>
      </vt:variant>
      <vt:variant>
        <vt:i4>1245236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_Toc494804410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_Toc494804409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_Toc494804408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_Toc494804407</vt:lpwstr>
      </vt:variant>
      <vt:variant>
        <vt:i4>1179700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_Toc494804406</vt:lpwstr>
      </vt:variant>
      <vt:variant>
        <vt:i4>1179700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_Toc494804405</vt:lpwstr>
      </vt:variant>
      <vt:variant>
        <vt:i4>1179700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_Toc494804404</vt:lpwstr>
      </vt:variant>
      <vt:variant>
        <vt:i4>1179700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_Toc494804403</vt:lpwstr>
      </vt:variant>
      <vt:variant>
        <vt:i4>1179700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_Toc494804402</vt:lpwstr>
      </vt:variant>
      <vt:variant>
        <vt:i4>1179700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_Toc494804401</vt:lpwstr>
      </vt:variant>
      <vt:variant>
        <vt:i4>1179700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_Toc494804400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_Toc494804399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_Toc494804398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_Toc494804397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_Toc494804396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_Toc494804395</vt:lpwstr>
      </vt:variant>
      <vt:variant>
        <vt:i4>1769523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_Toc494804394</vt:lpwstr>
      </vt:variant>
      <vt:variant>
        <vt:i4>2424875</vt:i4>
      </vt:variant>
      <vt:variant>
        <vt:i4>3</vt:i4>
      </vt:variant>
      <vt:variant>
        <vt:i4>0</vt:i4>
      </vt:variant>
      <vt:variant>
        <vt:i4>5</vt:i4>
      </vt:variant>
      <vt:variant>
        <vt:lpwstr>www.docimsol.eu</vt:lpwstr>
      </vt:variant>
      <vt:variant>
        <vt:lpwstr/>
      </vt:variant>
      <vt:variant>
        <vt:i4>4063273</vt:i4>
      </vt:variant>
      <vt:variant>
        <vt:i4>0</vt:i4>
      </vt:variant>
      <vt:variant>
        <vt:i4>0</vt:i4>
      </vt:variant>
      <vt:variant>
        <vt:i4>5</vt:i4>
      </vt:variant>
      <vt:variant>
        <vt:lpwstr>https://www.iledefrance.fr/%0c</vt:lpwstr>
      </vt:variant>
      <vt:variant>
        <vt:lpwstr/>
      </vt:variant>
      <vt:variant>
        <vt:i4>76</vt:i4>
      </vt:variant>
      <vt:variant>
        <vt:i4>0</vt:i4>
      </vt:variant>
      <vt:variant>
        <vt:i4>0</vt:i4>
      </vt:variant>
      <vt:variant>
        <vt:i4>5</vt:i4>
      </vt:variant>
      <vt:variant>
        <vt:lpwstr>http://dragonfly.docimsol.eu/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Nom du projet</dc:subject>
  <dc:creator>Auteur;DIS</dc:creator>
  <cp:lastModifiedBy>Nico Couture</cp:lastModifiedBy>
  <cp:revision>9</cp:revision>
  <cp:lastPrinted>2018-05-09T16:29:00Z</cp:lastPrinted>
  <dcterms:created xsi:type="dcterms:W3CDTF">2021-03-17T10:42:00Z</dcterms:created>
  <dcterms:modified xsi:type="dcterms:W3CDTF">2023-04-28T17:36:00Z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tat">
    <vt:lpwstr>En cours de rédaction</vt:lpwstr>
  </property>
</Properties>
</file>